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r w:rsidRPr="00DB6DC4">
        <w:t>SMLOUVA O DÍLO</w:t>
      </w:r>
    </w:p>
    <w:p w14:paraId="069B2B61" w14:textId="77777777" w:rsidR="00FE439B" w:rsidRDefault="00FE439B" w:rsidP="00FE439B">
      <w:pPr>
        <w:pStyle w:val="TextnormlnPVL"/>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6A1A73A8" w14:textId="77777777" w:rsidR="00647BD7" w:rsidRDefault="00647BD7" w:rsidP="00647BD7">
      <w:pPr>
        <w:pStyle w:val="Smluvnstrananzev"/>
      </w:pPr>
      <w:r>
        <w:t>objednatel:</w:t>
      </w:r>
      <w:r>
        <w:tab/>
        <w:t>Povodí Vltavy, státní podnik</w:t>
      </w:r>
    </w:p>
    <w:p w14:paraId="13D3DEA8" w14:textId="77777777" w:rsidR="00647BD7" w:rsidRPr="00321C40" w:rsidRDefault="00647BD7" w:rsidP="00647BD7">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421198B7" w14:textId="77777777" w:rsidR="00647BD7" w:rsidRDefault="00647BD7" w:rsidP="00647BD7">
      <w:pPr>
        <w:pStyle w:val="Identifikacesmluvnstrany"/>
      </w:pPr>
      <w:r>
        <w:t>statutární orgán:</w:t>
      </w:r>
      <w:r>
        <w:tab/>
        <w:t>RNDr. Petr Kubala, generální ředitel</w:t>
      </w:r>
      <w:r>
        <w:tab/>
      </w:r>
    </w:p>
    <w:p w14:paraId="381C7B79" w14:textId="77777777" w:rsidR="00647BD7" w:rsidRDefault="00647BD7" w:rsidP="00647BD7">
      <w:pPr>
        <w:pStyle w:val="TextnormlnPVL"/>
      </w:pPr>
      <w:r>
        <w:t>oprávněn k podpisu smlouvy</w:t>
      </w:r>
    </w:p>
    <w:p w14:paraId="37B9A660" w14:textId="757B66F5" w:rsidR="00647BD7" w:rsidRPr="003F4CC5" w:rsidRDefault="00647BD7" w:rsidP="00647BD7">
      <w:pPr>
        <w:pStyle w:val="Oprvnnkjednnapodpisusml"/>
        <w:rPr>
          <w:lang w:val="cs-CZ"/>
        </w:rPr>
      </w:pPr>
      <w:r w:rsidRPr="00B236E8">
        <w:t xml:space="preserve">a k jednání o věcech smluvních: </w:t>
      </w:r>
      <w:r w:rsidRPr="00B236E8">
        <w:tab/>
        <w:t xml:space="preserve">Ing. </w:t>
      </w:r>
      <w:r w:rsidR="002D6FB3">
        <w:rPr>
          <w:lang w:val="cs-CZ"/>
        </w:rPr>
        <w:t>Miloň Kučera</w:t>
      </w:r>
      <w:r w:rsidRPr="00B236E8">
        <w:t>, ř</w:t>
      </w:r>
      <w:r>
        <w:t xml:space="preserve">editel </w:t>
      </w:r>
      <w:r>
        <w:rPr>
          <w:lang w:val="cs-CZ"/>
        </w:rPr>
        <w:t xml:space="preserve">závodu </w:t>
      </w:r>
      <w:r w:rsidR="002D6FB3">
        <w:rPr>
          <w:lang w:val="cs-CZ"/>
        </w:rPr>
        <w:t>Berounka</w:t>
      </w:r>
    </w:p>
    <w:p w14:paraId="68308D69" w14:textId="187EF063" w:rsidR="00647BD7" w:rsidRPr="003F4CC5" w:rsidRDefault="00647BD7" w:rsidP="00647BD7">
      <w:pPr>
        <w:pStyle w:val="Oprvnnkjednnapodpisusml"/>
        <w:rPr>
          <w:lang w:val="cs-CZ"/>
        </w:rPr>
      </w:pPr>
      <w:r>
        <w:t xml:space="preserve">oprávněn jednat o věcech technických: </w:t>
      </w:r>
      <w:r>
        <w:tab/>
      </w:r>
      <w:r w:rsidR="002D6FB3">
        <w:rPr>
          <w:lang w:val="cs-CZ"/>
        </w:rPr>
        <w:t>Ing. Zbyněk Folk, vedoucí technického střediska</w:t>
      </w:r>
    </w:p>
    <w:p w14:paraId="23565547" w14:textId="6C47B399" w:rsidR="002D6FB3" w:rsidRDefault="00647BD7" w:rsidP="006327B2">
      <w:pPr>
        <w:pStyle w:val="Oprvnnkjednnapodpisusml"/>
        <w:rPr>
          <w:lang w:val="cs-CZ"/>
        </w:rPr>
      </w:pPr>
      <w:r>
        <w:tab/>
      </w:r>
      <w:r w:rsidR="006327B2">
        <w:rPr>
          <w:lang w:val="cs-CZ"/>
        </w:rPr>
        <w:t xml:space="preserve">Ing. Zdeněk </w:t>
      </w:r>
      <w:proofErr w:type="spellStart"/>
      <w:r w:rsidR="006327B2">
        <w:rPr>
          <w:lang w:val="cs-CZ"/>
        </w:rPr>
        <w:t>Košlík</w:t>
      </w:r>
      <w:proofErr w:type="spellEnd"/>
      <w:r w:rsidR="002D6FB3">
        <w:rPr>
          <w:lang w:val="cs-CZ"/>
        </w:rPr>
        <w:t>, vedoucí provozního střediska</w:t>
      </w:r>
      <w:r w:rsidR="006327B2">
        <w:rPr>
          <w:lang w:val="cs-CZ"/>
        </w:rPr>
        <w:t xml:space="preserve"> </w:t>
      </w:r>
      <w:r w:rsidR="002D6FB3">
        <w:rPr>
          <w:lang w:val="cs-CZ"/>
        </w:rPr>
        <w:t>Beroun</w:t>
      </w:r>
    </w:p>
    <w:p w14:paraId="04B04871" w14:textId="6941AF07" w:rsidR="006327B2" w:rsidRPr="002D6FB3" w:rsidRDefault="006327B2" w:rsidP="006327B2">
      <w:pPr>
        <w:pStyle w:val="Oprvnnkjednnapodpisusml"/>
        <w:rPr>
          <w:lang w:val="cs-CZ"/>
        </w:rPr>
      </w:pPr>
      <w:r>
        <w:rPr>
          <w:lang w:val="cs-CZ"/>
        </w:rPr>
        <w:tab/>
        <w:t xml:space="preserve">Ing. Michal </w:t>
      </w:r>
      <w:proofErr w:type="spellStart"/>
      <w:r>
        <w:rPr>
          <w:lang w:val="cs-CZ"/>
        </w:rPr>
        <w:t>Malkus</w:t>
      </w:r>
      <w:proofErr w:type="spellEnd"/>
      <w:r>
        <w:rPr>
          <w:lang w:val="cs-CZ"/>
        </w:rPr>
        <w:t xml:space="preserve">, vedoucí provozního úseku </w:t>
      </w:r>
      <w:proofErr w:type="spellStart"/>
      <w:r>
        <w:rPr>
          <w:lang w:val="cs-CZ"/>
        </w:rPr>
        <w:t>Litavka</w:t>
      </w:r>
      <w:proofErr w:type="spellEnd"/>
    </w:p>
    <w:p w14:paraId="0DCA75A0" w14:textId="77777777" w:rsidR="00647BD7" w:rsidRDefault="00647BD7" w:rsidP="00647BD7">
      <w:pPr>
        <w:pStyle w:val="Identifikacesmluvnstrany"/>
      </w:pPr>
      <w:r>
        <w:t>IČO:</w:t>
      </w:r>
      <w:r>
        <w:tab/>
        <w:t>70889953</w:t>
      </w:r>
    </w:p>
    <w:p w14:paraId="2B0F307A" w14:textId="77777777" w:rsidR="00647BD7" w:rsidRDefault="00647BD7" w:rsidP="00647BD7">
      <w:pPr>
        <w:pStyle w:val="Identifikacesmluvnstrany"/>
      </w:pPr>
      <w:r>
        <w:t>DIČ:</w:t>
      </w:r>
      <w:r>
        <w:tab/>
        <w:t>CZ70889953</w:t>
      </w:r>
    </w:p>
    <w:p w14:paraId="00C37863" w14:textId="77777777" w:rsidR="00647BD7" w:rsidRDefault="00647BD7" w:rsidP="00647BD7">
      <w:pPr>
        <w:pStyle w:val="Identifikacesmluvnstrany"/>
      </w:pPr>
      <w:r>
        <w:t>bankovní spojení:</w:t>
      </w:r>
      <w:r>
        <w:tab/>
      </w:r>
      <w:proofErr w:type="spellStart"/>
      <w:r>
        <w:t>UniCredit</w:t>
      </w:r>
      <w:proofErr w:type="spellEnd"/>
      <w:r>
        <w:t xml:space="preserve"> Bank Czech Republic and Slovakia, a.s.</w:t>
      </w:r>
    </w:p>
    <w:p w14:paraId="65EE2D0D" w14:textId="77777777" w:rsidR="00647BD7" w:rsidRDefault="00647BD7" w:rsidP="00647BD7">
      <w:pPr>
        <w:pStyle w:val="Identifikacesmluvnstrany"/>
      </w:pPr>
      <w:r>
        <w:t>číslo účtu:</w:t>
      </w:r>
      <w:r>
        <w:tab/>
        <w:t>1487015064/2700</w:t>
      </w:r>
    </w:p>
    <w:p w14:paraId="7D4349AD" w14:textId="77777777" w:rsidR="00647BD7" w:rsidRDefault="00647BD7" w:rsidP="00647BD7">
      <w:pPr>
        <w:pStyle w:val="Identifikacesmluvnstrany"/>
      </w:pPr>
      <w:r>
        <w:t>zápis v obchodním rejstříku:</w:t>
      </w:r>
      <w:r>
        <w:tab/>
        <w:t>Městský soud v Praze, oddíl A, vložka 43594</w:t>
      </w:r>
    </w:p>
    <w:p w14:paraId="196E641E" w14:textId="5D9D6231" w:rsidR="00647BD7" w:rsidRDefault="00647BD7" w:rsidP="00647BD7">
      <w:pPr>
        <w:pStyle w:val="TextnormlnPVL"/>
        <w:rPr>
          <w:lang w:val="cs-CZ"/>
        </w:rPr>
      </w:pPr>
      <w:r>
        <w:t xml:space="preserve">tel.: </w:t>
      </w:r>
      <w:r w:rsidR="002D6FB3">
        <w:rPr>
          <w:lang w:val="cs-CZ"/>
        </w:rPr>
        <w:t>377 307 111</w:t>
      </w:r>
      <w:r>
        <w:tab/>
      </w:r>
      <w:r>
        <w:tab/>
      </w:r>
      <w:r>
        <w:tab/>
      </w:r>
      <w:r>
        <w:tab/>
        <w:t>e-mail:</w:t>
      </w:r>
      <w:r>
        <w:rPr>
          <w:lang w:val="cs-CZ"/>
        </w:rPr>
        <w:t xml:space="preserve"> </w:t>
      </w:r>
      <w:hyperlink r:id="rId9" w:history="1">
        <w:r w:rsidR="002D6FB3" w:rsidRPr="005846FA">
          <w:rPr>
            <w:rStyle w:val="Hypertextovodkaz"/>
            <w:lang w:val="cs-CZ"/>
          </w:rPr>
          <w:t>zbynek.folk@pvl.cz</w:t>
        </w:r>
      </w:hyperlink>
    </w:p>
    <w:p w14:paraId="3B038686" w14:textId="77777777" w:rsidR="00647BD7" w:rsidRDefault="00647BD7" w:rsidP="00647BD7">
      <w:pPr>
        <w:pStyle w:val="TextnormlnPVL"/>
      </w:pPr>
      <w:r>
        <w:t>(dále jen „objednatel“)</w:t>
      </w:r>
    </w:p>
    <w:p w14:paraId="114CA24B" w14:textId="77777777" w:rsidR="00647BD7" w:rsidRDefault="00647BD7" w:rsidP="00FE439B">
      <w:pPr>
        <w:pStyle w:val="TextnormlnPVL"/>
        <w:rPr>
          <w:b/>
          <w:lang w:val="cs-CZ"/>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432366FD" w:rsidR="00FE439B" w:rsidRPr="002D6FB3" w:rsidRDefault="00FE439B" w:rsidP="00FE439B">
      <w:pPr>
        <w:pStyle w:val="TextnormlnPVL"/>
        <w:rPr>
          <w:rFonts w:cs="Arial"/>
          <w:lang w:val="cs-CZ"/>
        </w:rPr>
      </w:pPr>
      <w:r>
        <w:rPr>
          <w:rFonts w:cs="Arial"/>
        </w:rPr>
        <w:t xml:space="preserve">tel.: </w:t>
      </w:r>
      <w:r w:rsidR="002D6FB3" w:rsidRPr="002D6FB3">
        <w:rPr>
          <w:rFonts w:cs="Arial"/>
          <w:highlight w:val="yellow"/>
          <w:lang w:val="cs-CZ"/>
        </w:rPr>
        <w:t>……………….</w:t>
      </w:r>
      <w:r>
        <w:rPr>
          <w:rFonts w:cs="Arial"/>
        </w:rPr>
        <w:tab/>
      </w:r>
      <w:r>
        <w:rPr>
          <w:rFonts w:cs="Arial"/>
        </w:rPr>
        <w:tab/>
      </w:r>
      <w:r>
        <w:rPr>
          <w:rFonts w:cs="Arial"/>
        </w:rPr>
        <w:tab/>
      </w:r>
      <w:r>
        <w:rPr>
          <w:rFonts w:cs="Arial"/>
        </w:rPr>
        <w:tab/>
        <w:t>e-mail:</w:t>
      </w:r>
      <w:r w:rsidR="002D6FB3">
        <w:rPr>
          <w:rFonts w:cs="Arial"/>
          <w:lang w:val="cs-CZ"/>
        </w:rPr>
        <w:t xml:space="preserve"> </w:t>
      </w:r>
      <w:r w:rsidR="002D6FB3" w:rsidRPr="002D6FB3">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Pr="00394DAB" w:rsidRDefault="008853E9" w:rsidP="00EF063A">
      <w:pPr>
        <w:pStyle w:val="Meziodstavce"/>
        <w:rPr>
          <w:lang w:val="cs-CZ"/>
        </w:rPr>
      </w:pPr>
    </w:p>
    <w:p w14:paraId="2CF73DF1" w14:textId="77777777" w:rsidR="00EF063A" w:rsidRPr="00EF063A" w:rsidRDefault="00EF063A" w:rsidP="00EF063A">
      <w:pPr>
        <w:pStyle w:val="lneksmlouvynadpisPVL"/>
      </w:pPr>
      <w:bookmarkStart w:id="0" w:name="_Ref473801745"/>
      <w:r w:rsidRPr="00EF063A">
        <w:t>Účel a předmět smlouvy</w:t>
      </w:r>
      <w:bookmarkEnd w:id="0"/>
    </w:p>
    <w:p w14:paraId="24100126" w14:textId="04914639" w:rsidR="00EF063A" w:rsidRPr="007E2E38" w:rsidRDefault="00EF063A" w:rsidP="00EF063A">
      <w:pPr>
        <w:pStyle w:val="lneksmlouvytextPVL"/>
      </w:pPr>
      <w:r w:rsidRPr="007E2E38">
        <w:t>Tato smlouva je uzavřena na základě výsledku řízení</w:t>
      </w:r>
      <w:r w:rsidR="002E38E5">
        <w:rPr>
          <w:lang w:val="cs-CZ"/>
        </w:rPr>
        <w:t xml:space="preserve"> pro veřejnou zakázku malého rozsahu</w:t>
      </w:r>
      <w:r w:rsidRPr="007E2E38">
        <w:t xml:space="preserve"> </w:t>
      </w:r>
      <w:r w:rsidR="002E38E5">
        <w:rPr>
          <w:lang w:val="cs-CZ"/>
        </w:rPr>
        <w:t>v souladu s</w:t>
      </w:r>
      <w:r w:rsidRPr="007E2E38">
        <w:t xml:space="preserve">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2D6FB3">
        <w:rPr>
          <w:b/>
          <w:lang w:val="cs-CZ"/>
        </w:rPr>
        <w:t>VD Pilská – oprava betonových konstrukcí bezpečnostního přelivu, skluzu a hráze</w:t>
      </w:r>
      <w:r w:rsidRPr="00F83C7E">
        <w:rPr>
          <w:b/>
        </w:rPr>
        <w:t>“</w:t>
      </w:r>
      <w:r w:rsidR="00FD7FDA">
        <w:rPr>
          <w:b/>
          <w:lang w:val="cs-CZ"/>
        </w:rPr>
        <w:t xml:space="preserve"> </w:t>
      </w:r>
      <w:r w:rsidR="00FD7FDA" w:rsidRPr="00FD7FDA">
        <w:rPr>
          <w:lang w:val="cs-CZ"/>
        </w:rPr>
        <w:t>(dále jen „Veřejná zakázka“)</w:t>
      </w:r>
      <w:r w:rsidRPr="00FD7FDA">
        <w:t xml:space="preserve">, </w:t>
      </w:r>
      <w:r w:rsidRPr="0071541B">
        <w:t>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Pr="0083114F" w:rsidRDefault="00EF063A" w:rsidP="00EF063A">
      <w:pPr>
        <w:pStyle w:val="Meziodstavce"/>
      </w:pPr>
    </w:p>
    <w:p w14:paraId="42059AFB" w14:textId="6365DCD4" w:rsidR="00B06BA5" w:rsidRPr="00B06BA5" w:rsidRDefault="00EF063A" w:rsidP="00B06BA5">
      <w:pPr>
        <w:pStyle w:val="lneksmlouvytextPVL"/>
      </w:pPr>
      <w:r>
        <w:t>Předmětem</w:t>
      </w:r>
      <w:r w:rsidRPr="009716CC">
        <w:t xml:space="preserve"> díla</w:t>
      </w:r>
      <w:r w:rsidRPr="009716CC">
        <w:rPr>
          <w:lang w:eastAsia="cs-CZ"/>
        </w:rPr>
        <w:t xml:space="preserve"> </w:t>
      </w:r>
      <w:r w:rsidRPr="00D84668">
        <w:t>je</w:t>
      </w:r>
      <w:r w:rsidRPr="00D84668">
        <w:rPr>
          <w:lang w:eastAsia="cs-CZ"/>
        </w:rPr>
        <w:t xml:space="preserve"> </w:t>
      </w:r>
      <w:r w:rsidR="006327B2" w:rsidRPr="006327B2">
        <w:rPr>
          <w:lang w:val="cs-CZ" w:eastAsia="cs-CZ"/>
        </w:rPr>
        <w:t xml:space="preserve">oprava betonových konstrukcí funkčních objektů hráze VD Pilská. Jedná se o opravu bezpečnostního přelivu, skluzu od bezpečnostního přelivu a vývaru formou </w:t>
      </w:r>
      <w:r w:rsidR="006327B2" w:rsidRPr="006327B2">
        <w:rPr>
          <w:lang w:val="cs-CZ" w:eastAsia="cs-CZ"/>
        </w:rPr>
        <w:lastRenderedPageBreak/>
        <w:t xml:space="preserve">kotvených </w:t>
      </w:r>
      <w:proofErr w:type="spellStart"/>
      <w:r w:rsidR="006327B2" w:rsidRPr="006327B2">
        <w:rPr>
          <w:lang w:val="cs-CZ" w:eastAsia="cs-CZ"/>
        </w:rPr>
        <w:t>přibetonávek</w:t>
      </w:r>
      <w:proofErr w:type="spellEnd"/>
      <w:r w:rsidR="006327B2" w:rsidRPr="006327B2">
        <w:rPr>
          <w:lang w:val="cs-CZ" w:eastAsia="cs-CZ"/>
        </w:rPr>
        <w:t xml:space="preserve"> a </w:t>
      </w:r>
      <w:proofErr w:type="spellStart"/>
      <w:r w:rsidR="006327B2" w:rsidRPr="006327B2">
        <w:rPr>
          <w:lang w:val="cs-CZ" w:eastAsia="cs-CZ"/>
        </w:rPr>
        <w:t>reprofilací</w:t>
      </w:r>
      <w:proofErr w:type="spellEnd"/>
      <w:r w:rsidR="006327B2" w:rsidRPr="006327B2">
        <w:rPr>
          <w:lang w:val="cs-CZ" w:eastAsia="cs-CZ"/>
        </w:rPr>
        <w:t xml:space="preserve"> betonových konstrukcí. Dále bude opraveno opevnění návodního líce hráze z dlažeb z lomového kamene.</w:t>
      </w:r>
    </w:p>
    <w:p w14:paraId="26E95900" w14:textId="46E0802C" w:rsidR="00EF063A" w:rsidRDefault="00EF063A" w:rsidP="00EF063A">
      <w:pPr>
        <w:pStyle w:val="Meziodstavce"/>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0FAA27DB"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2D6FB3">
        <w:rPr>
          <w:b/>
          <w:lang w:val="cs-CZ"/>
        </w:rPr>
        <w:t>VD Pilská – oprava betonových konstrukcí bezpečnostního přelivu, skluzu a hráze</w:t>
      </w:r>
      <w:r w:rsidRPr="00F83C7E">
        <w:rPr>
          <w:b/>
        </w:rPr>
        <w:t>“.</w:t>
      </w:r>
    </w:p>
    <w:p w14:paraId="3AB904AD" w14:textId="77777777" w:rsidR="00EF063A" w:rsidRPr="00B82BAA" w:rsidRDefault="00EF063A" w:rsidP="00EF063A">
      <w:pPr>
        <w:pStyle w:val="Meziodstavce"/>
      </w:pPr>
    </w:p>
    <w:p w14:paraId="66F5319E" w14:textId="094E163C" w:rsidR="00EF063A" w:rsidRPr="000A5A0D" w:rsidRDefault="00EF063A" w:rsidP="00EF063A">
      <w:pPr>
        <w:pStyle w:val="lneksmlouvytextPVL"/>
      </w:pPr>
      <w:r w:rsidRPr="00B82BAA">
        <w:t xml:space="preserve">Místo provádění díla je dáno dokumentací pro </w:t>
      </w:r>
      <w:r w:rsidRPr="000A5A0D">
        <w:t>prov</w:t>
      </w:r>
      <w:r>
        <w:t>ádění</w:t>
      </w:r>
      <w:r w:rsidRPr="000A5A0D">
        <w:t xml:space="preserve"> stavby. Stavba bude prováděna v</w:t>
      </w:r>
      <w:r w:rsidR="009D37D3">
        <w:rPr>
          <w:lang w:val="cs-CZ"/>
        </w:rPr>
        <w:t>e Středočeském kraji</w:t>
      </w:r>
      <w:r w:rsidR="009D37D3">
        <w:t xml:space="preserve">, </w:t>
      </w:r>
      <w:proofErr w:type="spellStart"/>
      <w:r w:rsidR="009D37D3">
        <w:t>k.</w:t>
      </w:r>
      <w:r w:rsidRPr="000A5A0D">
        <w:t>ú</w:t>
      </w:r>
      <w:proofErr w:type="spellEnd"/>
      <w:r w:rsidRPr="000A5A0D">
        <w:t>.</w:t>
      </w:r>
      <w:r w:rsidR="009D37D3">
        <w:rPr>
          <w:lang w:val="cs-CZ"/>
        </w:rPr>
        <w:t xml:space="preserve"> </w:t>
      </w:r>
      <w:r w:rsidR="006327B2">
        <w:rPr>
          <w:lang w:val="cs-CZ"/>
        </w:rPr>
        <w:t>Obecnice v Brdech</w:t>
      </w:r>
      <w:r w:rsidR="009D37D3">
        <w:rPr>
          <w:lang w:val="cs-CZ"/>
        </w:rPr>
        <w:t xml:space="preserve"> </w:t>
      </w:r>
      <w:r w:rsidRPr="000A5A0D">
        <w:t>na pozemcích uvedených v dokumentaci pro prov</w:t>
      </w:r>
      <w:r>
        <w:t>ádění</w:t>
      </w:r>
      <w:r w:rsidRPr="000A5A0D">
        <w:t xml:space="preserve"> stavby, 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4B9725ED" w:rsidR="00EF063A" w:rsidRPr="00C21024" w:rsidRDefault="00EF063A" w:rsidP="00EF063A">
      <w:pPr>
        <w:pStyle w:val="SeznamsmlouvaPVL"/>
        <w:rPr>
          <w:shd w:val="clear" w:color="auto" w:fill="FFFF00"/>
        </w:rPr>
      </w:pPr>
      <w:r>
        <w:t xml:space="preserve">příslušné projektové dokumentace, zpracované </w:t>
      </w:r>
      <w:r w:rsidRPr="00D84668">
        <w:t xml:space="preserve">firmou </w:t>
      </w:r>
      <w:r w:rsidR="006327B2">
        <w:rPr>
          <w:lang w:val="cs-CZ"/>
        </w:rPr>
        <w:t xml:space="preserve">PONTEX s.r.o., </w:t>
      </w:r>
      <w:r w:rsidR="00644CB7">
        <w:rPr>
          <w:lang w:val="cs-CZ"/>
        </w:rPr>
        <w:t xml:space="preserve">se sídlem </w:t>
      </w:r>
      <w:r w:rsidR="006327B2">
        <w:rPr>
          <w:lang w:val="cs-CZ"/>
        </w:rPr>
        <w:t>Bezová 1658, 147 14 Praha 4</w:t>
      </w:r>
      <w:r w:rsidR="009D37D3">
        <w:rPr>
          <w:lang w:val="cs-CZ"/>
        </w:rPr>
        <w:t>, v </w:t>
      </w:r>
      <w:r w:rsidR="006327B2">
        <w:rPr>
          <w:lang w:val="cs-CZ"/>
        </w:rPr>
        <w:t xml:space="preserve">říjnu </w:t>
      </w:r>
      <w:r w:rsidR="009D37D3">
        <w:rPr>
          <w:lang w:val="cs-CZ"/>
        </w:rPr>
        <w:t xml:space="preserve">2017 pod </w:t>
      </w:r>
      <w:proofErr w:type="spellStart"/>
      <w:r w:rsidR="009D37D3">
        <w:rPr>
          <w:lang w:val="cs-CZ"/>
        </w:rPr>
        <w:t>č.zak</w:t>
      </w:r>
      <w:proofErr w:type="spellEnd"/>
      <w:r w:rsidR="009D37D3">
        <w:rPr>
          <w:lang w:val="cs-CZ"/>
        </w:rPr>
        <w:t xml:space="preserve">. </w:t>
      </w:r>
      <w:r w:rsidR="006327B2">
        <w:rPr>
          <w:lang w:val="cs-CZ"/>
        </w:rPr>
        <w:t>16 149 02</w:t>
      </w:r>
      <w:r w:rsidRPr="00D84668">
        <w:t>,</w:t>
      </w:r>
      <w:r w:rsidRPr="00D84668">
        <w:rPr>
          <w:rFonts w:cs="Arial"/>
        </w:rPr>
        <w:t xml:space="preserve"> ve</w:t>
      </w:r>
      <w:r w:rsidRPr="00D84668">
        <w:t xml:space="preserve"> stupni dokumentace pro provádění stavby,</w:t>
      </w:r>
      <w:r>
        <w:t xml:space="preserve"> která byla předána v rámci řízení</w:t>
      </w:r>
      <w:r w:rsidR="00131DA1">
        <w:rPr>
          <w:lang w:val="cs-CZ"/>
        </w:rPr>
        <w:t xml:space="preserve"> </w:t>
      </w:r>
      <w:r w:rsidR="00B5761F">
        <w:rPr>
          <w:lang w:val="cs-CZ"/>
        </w:rPr>
        <w:t xml:space="preserve">pro </w:t>
      </w:r>
      <w:r w:rsidR="00131DA1">
        <w:rPr>
          <w:lang w:val="cs-CZ"/>
        </w:rPr>
        <w:t>zadání veřejné zakázky malého rozsahu</w:t>
      </w:r>
      <w:r>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1" w:name="_Ref473801748"/>
      <w:r w:rsidRPr="004C03BB">
        <w:t>Za součást díla je považováno rovněž:</w:t>
      </w:r>
      <w:bookmarkEnd w:id="1"/>
    </w:p>
    <w:p w14:paraId="776E9CB5" w14:textId="77777777" w:rsidR="002D6FB3" w:rsidRPr="00887F4A" w:rsidRDefault="002D6FB3" w:rsidP="002D6FB3">
      <w:pPr>
        <w:pStyle w:val="SeznamsmlouvaPVL"/>
      </w:pPr>
      <w:bookmarkStart w:id="2" w:name="_Ref473801752"/>
      <w:r w:rsidRPr="00887F4A">
        <w:t>zpracování a předání částí dodavatelské dokumentace zajišťované zhotovitelem (např. podrobné výkresy výztuže, výkresy prefabrikátů, montážní dokumentace),</w:t>
      </w:r>
      <w:bookmarkEnd w:id="2"/>
    </w:p>
    <w:p w14:paraId="697EC8CF" w14:textId="77777777" w:rsidR="002D6FB3" w:rsidRPr="00887F4A" w:rsidRDefault="002D6FB3" w:rsidP="002D6FB3">
      <w:pPr>
        <w:pStyle w:val="SeznamsmlouvaPVL"/>
      </w:pPr>
      <w:r w:rsidRPr="00887F4A">
        <w:t>zpracování a předání dokumentace skutečného provedení stavby (</w:t>
      </w:r>
      <w:r w:rsidRPr="00887F4A">
        <w:rPr>
          <w:lang w:val="cs-CZ"/>
        </w:rPr>
        <w:t>1</w:t>
      </w:r>
      <w:r w:rsidRPr="00887F4A">
        <w:t xml:space="preserve"> </w:t>
      </w:r>
      <w:proofErr w:type="spellStart"/>
      <w:r w:rsidRPr="00887F4A">
        <w:t>paré</w:t>
      </w:r>
      <w:proofErr w:type="spellEnd"/>
      <w:r w:rsidRPr="00887F4A">
        <w:t xml:space="preserve"> v listinné podobě, 1x v </w:t>
      </w:r>
      <w:r>
        <w:t>digitální podobě ve formátu</w:t>
      </w:r>
      <w:r>
        <w:rPr>
          <w:lang w:val="cs-CZ"/>
        </w:rPr>
        <w:t xml:space="preserve"> </w:t>
      </w:r>
      <w:r>
        <w:t>.</w:t>
      </w:r>
      <w:proofErr w:type="spellStart"/>
      <w:r>
        <w:t>pdf</w:t>
      </w:r>
      <w:proofErr w:type="spellEnd"/>
      <w:r>
        <w:rPr>
          <w:lang w:val="cs-CZ"/>
        </w:rPr>
        <w:t>)</w:t>
      </w:r>
      <w:r w:rsidRPr="00887F4A">
        <w:t>,</w:t>
      </w:r>
    </w:p>
    <w:p w14:paraId="3FEA8D2F" w14:textId="77777777" w:rsidR="002D6FB3" w:rsidRPr="00887F4A" w:rsidRDefault="002D6FB3" w:rsidP="002D6FB3">
      <w:pPr>
        <w:pStyle w:val="SeznamsmlouvaPVL"/>
      </w:pPr>
      <w:r w:rsidRPr="00887F4A">
        <w:t>zpracování a předání dokladů stavby (v rámci předání a převzetí dokončeného díla), a to v min. rozsahu dle přílohy č. 20 sazebníku pro navrhování nabídkových cen projektových prací a inženýrských činností (UNIKA 2005 - 2015) a dle dalších požadavků objednatele (</w:t>
      </w:r>
      <w:r w:rsidRPr="00887F4A">
        <w:rPr>
          <w:lang w:val="cs-CZ"/>
        </w:rPr>
        <w:t>1</w:t>
      </w:r>
      <w:r w:rsidRPr="00887F4A">
        <w:t> </w:t>
      </w:r>
      <w:proofErr w:type="spellStart"/>
      <w:r w:rsidRPr="00887F4A">
        <w:t>paré</w:t>
      </w:r>
      <w:proofErr w:type="spellEnd"/>
      <w:r w:rsidRPr="00887F4A">
        <w:t xml:space="preserve"> v listinné podobě, 1x v digitální podobě ve formátu .</w:t>
      </w:r>
      <w:proofErr w:type="spellStart"/>
      <w:r w:rsidRPr="00887F4A">
        <w:t>pdf</w:t>
      </w:r>
      <w:proofErr w:type="spellEnd"/>
      <w:r w:rsidRPr="00887F4A">
        <w:t>),</w:t>
      </w:r>
    </w:p>
    <w:p w14:paraId="243711B4" w14:textId="77777777" w:rsidR="002D6FB3" w:rsidRPr="00887F4A" w:rsidRDefault="002D6FB3" w:rsidP="002D6FB3">
      <w:pPr>
        <w:pStyle w:val="SeznamsmlouvaPVL"/>
      </w:pPr>
      <w:r w:rsidRPr="00887F4A">
        <w:t xml:space="preserve">likvidace veškerého stavebního a přebytečného materiálu odpovídajícím zákonným způsobem, zajištění skládek a </w:t>
      </w:r>
      <w:proofErr w:type="spellStart"/>
      <w:r w:rsidRPr="00887F4A">
        <w:t>deponií</w:t>
      </w:r>
      <w:proofErr w:type="spellEnd"/>
      <w:r w:rsidRPr="00887F4A">
        <w:t>, vč. vedení evidence o vzniklých odpadech a předání dokladů o jejich likvidaci objednateli při předání a převzetí díla (</w:t>
      </w:r>
      <w:r w:rsidRPr="00887F4A">
        <w:rPr>
          <w:lang w:val="cs-CZ"/>
        </w:rPr>
        <w:t>1</w:t>
      </w:r>
      <w:r w:rsidRPr="00887F4A">
        <w:t xml:space="preserve"> </w:t>
      </w:r>
      <w:proofErr w:type="spellStart"/>
      <w:r w:rsidRPr="00887F4A">
        <w:t>paré</w:t>
      </w:r>
      <w:proofErr w:type="spellEnd"/>
      <w:r w:rsidRPr="00887F4A">
        <w:t xml:space="preserve"> v listinné podobě, 1x v digitální podobě ve formátu .</w:t>
      </w:r>
      <w:proofErr w:type="spellStart"/>
      <w:r w:rsidRPr="00887F4A">
        <w:t>pdf</w:t>
      </w:r>
      <w:proofErr w:type="spellEnd"/>
      <w:r w:rsidRPr="00887F4A">
        <w:t>), jako součást dokladové části stavby,</w:t>
      </w:r>
    </w:p>
    <w:p w14:paraId="6FAEE0C2" w14:textId="77777777" w:rsidR="002D6FB3" w:rsidRPr="00887F4A" w:rsidRDefault="002D6FB3" w:rsidP="002D6FB3">
      <w:pPr>
        <w:pStyle w:val="SeznamsmlouvaPVL"/>
      </w:pPr>
      <w:r w:rsidRPr="00887F4A">
        <w:t xml:space="preserve">zajištění bezpečnosti a ochrany zdraví při práci, požární ochrany, ochrany životního prostředí, péče o nepředané objekty a konstrukce stavby, zařízení a ostraha staveniště, </w:t>
      </w:r>
    </w:p>
    <w:p w14:paraId="22F15F6D" w14:textId="77777777" w:rsidR="002D6FB3" w:rsidRPr="00887F4A" w:rsidRDefault="002D6FB3" w:rsidP="002D6FB3">
      <w:pPr>
        <w:pStyle w:val="SeznamsmlouvaPVL"/>
      </w:pPr>
      <w:r w:rsidRPr="00887F4A">
        <w:t>vybudování staveniště tak, aby byly splněny požadavky a podmínky všech dotčených vlastníků pozemků,</w:t>
      </w:r>
    </w:p>
    <w:p w14:paraId="20E69046" w14:textId="77777777" w:rsidR="002D6FB3" w:rsidRPr="00887F4A" w:rsidRDefault="002D6FB3" w:rsidP="002D6FB3">
      <w:pPr>
        <w:pStyle w:val="SeznamsmlouvaPVL"/>
      </w:pPr>
      <w:r w:rsidRPr="00887F4A">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48397F55" w14:textId="77777777" w:rsidR="002D6FB3" w:rsidRPr="00887F4A" w:rsidRDefault="002D6FB3" w:rsidP="002D6FB3">
      <w:pPr>
        <w:pStyle w:val="SeznamsmlouvaPVL"/>
      </w:pPr>
      <w:r w:rsidRPr="00887F4A">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Pr="00887F4A">
        <w:rPr>
          <w:lang w:val="cs-CZ"/>
        </w:rPr>
        <w:t>1</w:t>
      </w:r>
      <w:r w:rsidRPr="00887F4A">
        <w:t xml:space="preserve"> </w:t>
      </w:r>
      <w:proofErr w:type="spellStart"/>
      <w:r w:rsidRPr="00887F4A">
        <w:t>paré</w:t>
      </w:r>
      <w:proofErr w:type="spellEnd"/>
      <w:r w:rsidRPr="00887F4A">
        <w:t xml:space="preserve"> v listinné podobě, 1x v digitální podobě ve formátu .</w:t>
      </w:r>
      <w:proofErr w:type="spellStart"/>
      <w:r w:rsidRPr="00887F4A">
        <w:t>pdf</w:t>
      </w:r>
      <w:proofErr w:type="spellEnd"/>
      <w:r w:rsidRPr="00887F4A">
        <w:t>), jako součást dokladové části stavby,</w:t>
      </w:r>
    </w:p>
    <w:p w14:paraId="60D6B8AB" w14:textId="77777777" w:rsidR="002D6FB3" w:rsidRPr="00887F4A" w:rsidRDefault="002D6FB3" w:rsidP="002D6FB3">
      <w:pPr>
        <w:pStyle w:val="SeznamsmlouvaPVL"/>
      </w:pPr>
      <w:r w:rsidRPr="00887F4A">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28775B54" w14:textId="77777777" w:rsidR="002D6FB3" w:rsidRPr="00887F4A" w:rsidRDefault="002D6FB3" w:rsidP="002D6FB3">
      <w:pPr>
        <w:pStyle w:val="SeznamsmlouvaPVL"/>
      </w:pPr>
      <w:r w:rsidRPr="00887F4A">
        <w:lastRenderedPageBreak/>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05F76BE1" w14:textId="77777777" w:rsidR="002D6FB3" w:rsidRPr="00887F4A" w:rsidRDefault="002D6FB3" w:rsidP="002D6FB3">
      <w:pPr>
        <w:pStyle w:val="SeznamsmlouvaPVL"/>
      </w:pPr>
      <w:r w:rsidRPr="00887F4A">
        <w:t>nutná koordinace a součinnost zhotovitele i všech poddodavatelů s koordinátorem bezpečnosti a ochrany zdraví při práci na staveništi, v případě, že bude určen objednatelem na základě zákona č. 309/2006 Sb.,</w:t>
      </w:r>
    </w:p>
    <w:p w14:paraId="7FF2395A" w14:textId="77777777" w:rsidR="002D6FB3" w:rsidRPr="00887F4A" w:rsidRDefault="002D6FB3" w:rsidP="002D6FB3">
      <w:pPr>
        <w:pStyle w:val="SeznamsmlouvaPVL"/>
      </w:pPr>
      <w:r w:rsidRPr="00887F4A">
        <w:t>zajištění staveniště dle platných právních předpisů vztahujících se k bezpečnosti a ochraně zdraví osob (§ 3 zákona č. 309/2006 Sb., nařízení vlády č. 591/2006 Sb., o</w:t>
      </w:r>
      <w:r>
        <w:rPr>
          <w:lang w:val="cs-CZ"/>
        </w:rPr>
        <w:t> </w:t>
      </w:r>
      <w:r w:rsidRPr="00887F4A">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32015BBC" w14:textId="77777777" w:rsidR="002D6FB3" w:rsidRPr="00887F4A" w:rsidRDefault="002D6FB3" w:rsidP="002D6FB3">
      <w:pPr>
        <w:pStyle w:val="SeznamsmlouvaPVL"/>
      </w:pPr>
      <w:r w:rsidRPr="00887F4A">
        <w:t xml:space="preserve">čerpání vody a další práce (hrázkování, </w:t>
      </w:r>
      <w:proofErr w:type="spellStart"/>
      <w:r w:rsidRPr="00887F4A">
        <w:t>jímkování</w:t>
      </w:r>
      <w:proofErr w:type="spellEnd"/>
      <w:r w:rsidRPr="00887F4A">
        <w:t>, převádění) nutné pro realizaci stavby v korytě toku,</w:t>
      </w:r>
    </w:p>
    <w:p w14:paraId="792908EB" w14:textId="77777777" w:rsidR="002D6FB3" w:rsidRPr="00887F4A" w:rsidRDefault="002D6FB3" w:rsidP="002D6FB3">
      <w:pPr>
        <w:pStyle w:val="SeznamsmlouvaPVL"/>
      </w:pPr>
      <w:r w:rsidRPr="00887F4A">
        <w:t xml:space="preserve">plnění podmínek pro stavbu vydaných </w:t>
      </w:r>
      <w:r w:rsidRPr="00887F4A">
        <w:rPr>
          <w:lang w:val="cs-CZ"/>
        </w:rPr>
        <w:t>stanovisek a rozhodnutí správních orgánů</w:t>
      </w:r>
      <w:r>
        <w:rPr>
          <w:lang w:val="cs-CZ"/>
        </w:rPr>
        <w:t>,</w:t>
      </w:r>
    </w:p>
    <w:p w14:paraId="36482678" w14:textId="77777777" w:rsidR="002D6FB3" w:rsidRPr="00887F4A" w:rsidRDefault="002D6FB3" w:rsidP="002D6FB3">
      <w:pPr>
        <w:pStyle w:val="SeznamsmlouvaPVL"/>
      </w:pPr>
      <w:bookmarkStart w:id="3" w:name="_Ref473801759"/>
      <w:r w:rsidRPr="00887F4A">
        <w:t>veškeré práce vyplývající z</w:t>
      </w:r>
      <w:r w:rsidRPr="00887F4A">
        <w:rPr>
          <w:lang w:val="cs-CZ"/>
        </w:rPr>
        <w:t xml:space="preserve"> výzvy</w:t>
      </w:r>
      <w:r w:rsidRPr="00887F4A">
        <w:t xml:space="preserve"> a popsané v příslušné dokumentaci.</w:t>
      </w:r>
      <w:bookmarkEnd w:id="3"/>
      <w:r w:rsidRPr="00887F4A">
        <w:t xml:space="preserve"> </w:t>
      </w:r>
    </w:p>
    <w:p w14:paraId="08F89041" w14:textId="77777777" w:rsidR="002D6FB3" w:rsidRPr="004C03BB" w:rsidRDefault="002D6FB3" w:rsidP="002D6FB3">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6D473B62" w14:textId="77777777" w:rsidR="009741EB" w:rsidRDefault="009741EB" w:rsidP="009741EB">
      <w:pPr>
        <w:pStyle w:val="lneksmlouvynadpisPVL"/>
      </w:pPr>
      <w:bookmarkStart w:id="4" w:name="_Ref473801722"/>
      <w:r w:rsidRPr="008F71A0">
        <w:t>Lhůty a podmínky realizace díla</w:t>
      </w:r>
      <w:bookmarkEnd w:id="4"/>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5" w:name="_Ref473801726"/>
      <w:r>
        <w:t xml:space="preserve">Zhotovitel se zavazuje </w:t>
      </w:r>
      <w:r w:rsidRPr="002A5E36">
        <w:t>provést dílo v</w:t>
      </w:r>
      <w:r>
        <w:t> následujících termínech:</w:t>
      </w:r>
      <w:bookmarkEnd w:id="5"/>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6" w:name="_Ref473801732"/>
      <w:r>
        <w:t>předání a převzetí dokončen</w:t>
      </w:r>
      <w:r w:rsidRPr="00247BB3">
        <w:t>éh</w:t>
      </w:r>
      <w:bookmarkStart w:id="7" w:name="_GoBack"/>
      <w:bookmarkEnd w:id="7"/>
      <w:r w:rsidRPr="00247BB3">
        <w:t>o díla:</w:t>
      </w:r>
      <w:bookmarkEnd w:id="6"/>
      <w:r w:rsidRPr="00247BB3">
        <w:t xml:space="preserve"> </w:t>
      </w:r>
    </w:p>
    <w:p w14:paraId="1163FCC6" w14:textId="3650437F" w:rsidR="009741EB" w:rsidRDefault="009741EB" w:rsidP="009741EB">
      <w:pPr>
        <w:pStyle w:val="Textpodpsmennseznam"/>
      </w:pPr>
      <w:r>
        <w:t xml:space="preserve">nejpozději do </w:t>
      </w:r>
      <w:r w:rsidRPr="005D5D72">
        <w:rPr>
          <w:highlight w:val="yellow"/>
        </w:rPr>
        <w:t>……</w:t>
      </w:r>
      <w:r>
        <w:t xml:space="preserve"> kalendářních dní (počínaje následujícím kalendářním dnem po předání staveniště).</w:t>
      </w:r>
    </w:p>
    <w:p w14:paraId="43E4EC9B" w14:textId="77777777" w:rsidR="009741EB" w:rsidRDefault="009741EB" w:rsidP="009741EB">
      <w:pPr>
        <w:pStyle w:val="Meziodstavce"/>
      </w:pPr>
    </w:p>
    <w:p w14:paraId="4055DB63" w14:textId="6E6AC43F" w:rsidR="009741EB" w:rsidRDefault="00C5496E" w:rsidP="009741EB">
      <w:pPr>
        <w:pStyle w:val="lneksmlouvytextPVL"/>
      </w:pPr>
      <w:r>
        <w:rPr>
          <w:lang w:val="cs-CZ"/>
        </w:rPr>
        <w:t xml:space="preserve">Veškeré termíny dle této smlouvy mohou </w:t>
      </w:r>
      <w:r w:rsidR="00D77B9E" w:rsidRPr="00273A25">
        <w:t>být po dohodě přiměřeně prodloužen</w:t>
      </w:r>
      <w:r>
        <w:rPr>
          <w:lang w:val="cs-CZ"/>
        </w:rPr>
        <w:t>y</w:t>
      </w:r>
      <w:r w:rsidR="00D77B9E" w:rsidRPr="00273A25">
        <w:t xml:space="preserve"> v důsledku </w:t>
      </w:r>
      <w:r w:rsidR="00D77B9E">
        <w:t>mimořádných nepředvídatelných a nepřekonatelných překážek vzniklých nezávisle na vůli stran smlouvy</w:t>
      </w:r>
      <w:r w:rsidR="00D77B9E" w:rsidRPr="00273A25">
        <w:t xml:space="preserve"> dle §</w:t>
      </w:r>
      <w:r w:rsidR="00D77B9E">
        <w:t> </w:t>
      </w:r>
      <w:r w:rsidR="00D77B9E" w:rsidRPr="00273A25">
        <w:t xml:space="preserve">2913 odst. 2 </w:t>
      </w:r>
      <w:r w:rsidR="00D77B9E">
        <w:t>OZ,</w:t>
      </w:r>
      <w:r w:rsidR="00D77B9E" w:rsidRPr="00AF7FAC">
        <w:t xml:space="preserve"> a dle čl. XI</w:t>
      </w:r>
      <w:r w:rsidR="00D77B9E">
        <w:rPr>
          <w:lang w:val="cs-CZ"/>
        </w:rPr>
        <w:t>I</w:t>
      </w:r>
      <w:r w:rsidR="00D77B9E" w:rsidRPr="00AF7FAC">
        <w:t>. odst. 3. smlouvy</w:t>
      </w:r>
      <w:r w:rsidR="00D77B9E">
        <w:t>, a to o dobu trvání takových překážek</w:t>
      </w:r>
      <w:r w:rsidR="00D77B9E" w:rsidRPr="00AF7FAC">
        <w:t xml:space="preserve">. </w:t>
      </w:r>
      <w:r>
        <w:rPr>
          <w:lang w:val="cs-CZ"/>
        </w:rPr>
        <w:t xml:space="preserve">Takové prodloužení </w:t>
      </w:r>
      <w:r w:rsidR="00D77B9E">
        <w:t>bude provedeno v souladu s čl. XI</w:t>
      </w:r>
      <w:r w:rsidR="00D77B9E">
        <w:rPr>
          <w:lang w:val="cs-CZ"/>
        </w:rPr>
        <w:t>I</w:t>
      </w:r>
      <w:r w:rsidR="00D77B9E">
        <w:t>. odst. 8. této smlouvy. Takovým prodloužením nesmí dojít ke změně celkové povahy závazku z této smlouvy. T</w:t>
      </w:r>
      <w:r w:rsidR="00D77B9E">
        <w:rPr>
          <w:lang w:val="cs-CZ"/>
        </w:rPr>
        <w:t>akové</w:t>
      </w:r>
      <w:r w:rsidR="00D77B9E">
        <w:t xml:space="preserve"> prodloužení se považuj</w:t>
      </w:r>
      <w:r w:rsidR="00D77B9E">
        <w:rPr>
          <w:lang w:val="cs-CZ"/>
        </w:rPr>
        <w:t>e</w:t>
      </w:r>
      <w:r w:rsidR="00D77B9E">
        <w:t xml:space="preserve"> za vyhrazen</w:t>
      </w:r>
      <w:r w:rsidR="00D77B9E">
        <w:rPr>
          <w:lang w:val="cs-CZ"/>
        </w:rPr>
        <w:t>ou</w:t>
      </w:r>
      <w:r w:rsidR="00D77B9E">
        <w:t xml:space="preserve"> změn</w:t>
      </w:r>
      <w:r w:rsidR="00D77B9E">
        <w:rPr>
          <w:lang w:val="cs-CZ"/>
        </w:rPr>
        <w:t>u</w:t>
      </w:r>
      <w:r w:rsidR="00D77B9E">
        <w:t xml:space="preserve"> závazku dle § 100 odst. 1 ZZVZ</w:t>
      </w:r>
      <w:r w:rsidR="009741EB">
        <w:t>.</w:t>
      </w:r>
    </w:p>
    <w:p w14:paraId="38CE4014" w14:textId="77777777" w:rsidR="009741EB" w:rsidRDefault="009741EB" w:rsidP="009741EB">
      <w:pPr>
        <w:pStyle w:val="Meziodstavce"/>
        <w:rPr>
          <w:lang w:val="cs-CZ"/>
        </w:rPr>
      </w:pPr>
    </w:p>
    <w:p w14:paraId="5B7D144F" w14:textId="77777777" w:rsidR="009741EB" w:rsidRDefault="009741EB" w:rsidP="009741EB">
      <w:pPr>
        <w:pStyle w:val="lneksmlouvynadpisPVL"/>
      </w:pPr>
      <w:bookmarkStart w:id="8" w:name="_Ref473801701"/>
      <w:r>
        <w:t>Cenové a platební podmínky</w:t>
      </w:r>
      <w:bookmarkEnd w:id="8"/>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lastRenderedPageBreak/>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12C6E"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9"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9"/>
      <w:r>
        <w:t xml:space="preserve"> </w:t>
      </w:r>
    </w:p>
    <w:p w14:paraId="202660AC" w14:textId="77777777" w:rsidR="009741EB" w:rsidRDefault="009741EB" w:rsidP="009741EB">
      <w:pPr>
        <w:pStyle w:val="Meziodstavce"/>
      </w:pPr>
    </w:p>
    <w:p w14:paraId="7B576E0A" w14:textId="375A4938" w:rsidR="009741EB" w:rsidRDefault="009741EB" w:rsidP="009741EB">
      <w:pPr>
        <w:pStyle w:val="lneksmlouvytextPVL"/>
      </w:pPr>
      <w:r w:rsidRPr="0028681C">
        <w:t>Cena díla bude zhotoviteli uhrazena na základě</w:t>
      </w:r>
      <w:r w:rsidR="00C12C6E">
        <w:rPr>
          <w:lang w:val="cs-CZ"/>
        </w:rPr>
        <w:t xml:space="preserve"> </w:t>
      </w:r>
      <w:r w:rsidRPr="0028681C">
        <w:t>měsíčních dílčích faktur a konečné zúčtovací faktury. Dílčí faktury budou vystaveny nejvýše do rozsahu 85</w:t>
      </w:r>
      <w:r w:rsidR="002D6FB3">
        <w:rPr>
          <w:lang w:val="cs-CZ"/>
        </w:rPr>
        <w:t xml:space="preserve"> </w:t>
      </w:r>
      <w:r w:rsidRPr="0028681C">
        <w:t>% z ceny díla, vždy pouze na základě objednatelem schváleného rozsahu skutečně provedených prací k poslednímu pracovnímu dni běžného měsíce, respektive ke dni dosažení součtové výše 85</w:t>
      </w:r>
      <w:r w:rsidR="002D6FB3">
        <w:rPr>
          <w:lang w:val="cs-CZ"/>
        </w:rPr>
        <w:t xml:space="preserve"> </w:t>
      </w:r>
      <w:r w:rsidRPr="0028681C">
        <w:t>% ceny díla. Dnem uskutečnění zdanitelného plnění bude poslední pracovní den měsíce, případně den dosažení součtové výše 85</w:t>
      </w:r>
      <w:r w:rsidR="002D6FB3">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rPr>
          <w:lang w:val="cs-CZ"/>
        </w:rPr>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3D4FAECB"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2D6FB3">
        <w:rPr>
          <w:lang w:val="cs-CZ"/>
        </w:rPr>
        <w:t xml:space="preserve"> </w:t>
      </w:r>
      <w:r>
        <w:t>% celkové ceny díla. Zbývajících 10</w:t>
      </w:r>
      <w:r w:rsidR="002D6FB3">
        <w:rPr>
          <w:lang w:val="cs-CZ"/>
        </w:rPr>
        <w:t xml:space="preserve"> </w:t>
      </w:r>
      <w:r>
        <w:t>% z celkové ceny díla bude objednatelem uhrazeno až po odstranění poslední vady. O skutečnosti, že zhotovitel odstranil poslední vadu, bude sepsán samostatný zápis. Zbylých 10</w:t>
      </w:r>
      <w:r w:rsidR="002D6FB3">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 xml:space="preserve">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w:t>
      </w:r>
      <w:r w:rsidRPr="00B66F63">
        <w:lastRenderedPageBreak/>
        <w:t>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2E20BE9F" w:rsidR="009741EB" w:rsidRDefault="009741EB" w:rsidP="009741EB">
      <w:pPr>
        <w:pStyle w:val="lneksmlouvytextPVL"/>
      </w:pPr>
      <w:r>
        <w:t xml:space="preserve">Splatnost faktury je do </w:t>
      </w:r>
      <w:r w:rsidR="002D6FB3">
        <w:rPr>
          <w:lang w:val="cs-CZ"/>
        </w:rPr>
        <w:t>21</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24694607" w:rsidR="009741EB" w:rsidRPr="002F5D4A"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94A0D">
        <w:rPr>
          <w:lang w:val="cs-CZ"/>
        </w:rPr>
        <w:t> </w:t>
      </w:r>
      <w:r>
        <w:t>Technologické předpisy) a zadávací podmínky vztahující se k předmětu díla tak, aby jakost díla odpovídala běžnému standardu a požadavkům sjednaným touto smlouvou.</w:t>
      </w:r>
    </w:p>
    <w:p w14:paraId="5311F4DF" w14:textId="77777777" w:rsidR="002F5D4A" w:rsidRPr="00153ED5" w:rsidRDefault="002F5D4A" w:rsidP="002F5D4A">
      <w:pPr>
        <w:pStyle w:val="lneksmlouvytextPVL"/>
        <w:numPr>
          <w:ilvl w:val="0"/>
          <w:numId w:val="0"/>
        </w:numPr>
        <w:rPr>
          <w:lang w:val="cs-CZ"/>
        </w:rPr>
      </w:pPr>
    </w:p>
    <w:p w14:paraId="72EBECD2" w14:textId="69A3804E" w:rsidR="002F5D4A" w:rsidRDefault="002F5D4A" w:rsidP="002F5D4A">
      <w:pPr>
        <w:pStyle w:val="lneksmlouvytextPVL"/>
      </w:pPr>
      <w:r>
        <w:t xml:space="preserve">Zhotovitel je povinen </w:t>
      </w:r>
      <w:r>
        <w:rPr>
          <w:lang w:val="cs-CZ"/>
        </w:rPr>
        <w:t xml:space="preserve">zpracovat a </w:t>
      </w:r>
      <w:r>
        <w:t xml:space="preserve">dodržovat Havarijní plán stavby </w:t>
      </w:r>
      <w:r w:rsidR="00087A10">
        <w:rPr>
          <w:lang w:val="cs-CZ"/>
        </w:rPr>
        <w:t xml:space="preserve">vč. zajištění jeho schválení příslušným úřadem. </w:t>
      </w:r>
      <w:r>
        <w:t>Objednatel je oprávněn po zhotoviteli požadovat předložení Havarijního plánu stavby a</w:t>
      </w:r>
      <w:r>
        <w:rPr>
          <w:lang w:val="cs-CZ"/>
        </w:rPr>
        <w:t> </w:t>
      </w:r>
      <w:r>
        <w:t>provádět kontrolu dodržování jeho podmínek.</w:t>
      </w:r>
    </w:p>
    <w:p w14:paraId="5FE91E03" w14:textId="77777777" w:rsidR="002F5D4A" w:rsidRDefault="002F5D4A" w:rsidP="002F5D4A">
      <w:pPr>
        <w:pStyle w:val="Meziodstavce"/>
        <w:ind w:left="426" w:hanging="426"/>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2D246A94"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10" w:name="OLE_LINK2"/>
      <w:r>
        <w:t>dokumentace</w:t>
      </w:r>
      <w:r w:rsidRPr="000A5A0D">
        <w:t>,</w:t>
      </w:r>
      <w:r w:rsidRPr="004C0CE9">
        <w:t xml:space="preserve"> která byla předána v rámci řízení </w:t>
      </w:r>
      <w:bookmarkEnd w:id="10"/>
      <w:r w:rsidR="00B5761F">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F8237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0E4C7669" w14:textId="77777777" w:rsidR="00F8237C" w:rsidRDefault="00F8237C" w:rsidP="00F8237C">
      <w:pPr>
        <w:pStyle w:val="Odstavecseseznamem"/>
      </w:pPr>
    </w:p>
    <w:p w14:paraId="6621E706" w14:textId="77777777" w:rsidR="00F8237C" w:rsidRPr="00D67669" w:rsidRDefault="00F8237C" w:rsidP="00F8237C">
      <w:pPr>
        <w:pStyle w:val="lneksmlouvytextPVL"/>
      </w:pPr>
      <w:r>
        <w:t>Pokud zhotovitel prokázal v řízení pro zadání veřejné zakázky malého rozsahu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Pr>
          <w:lang w:val="cs-CZ"/>
        </w:rPr>
        <w:t>II</w:t>
      </w:r>
      <w:r>
        <w:t xml:space="preserve">. odst. </w:t>
      </w:r>
      <w:r>
        <w:rPr>
          <w:lang w:val="cs-CZ"/>
        </w:rPr>
        <w:t>8</w:t>
      </w:r>
      <w:r>
        <w:t>., a to pouze za předpokladu, že nový poddodavatel v plném rozsahu splňuje příslušné podmínky stanovené ve výzvě k podání nabídek</w:t>
      </w:r>
      <w:r w:rsidRPr="00D67669">
        <w:t xml:space="preserve">. </w:t>
      </w:r>
      <w:r>
        <w:t>Zhotovitel je povinen uvedené skutečnosti prokázat předložením dokladů v rozsahu dle příslušných ustanovení zadávacích podmínek.</w:t>
      </w:r>
    </w:p>
    <w:p w14:paraId="3DA8BFED" w14:textId="77777777" w:rsidR="00F8237C" w:rsidRPr="00D67669" w:rsidRDefault="00F8237C" w:rsidP="00F8237C">
      <w:pPr>
        <w:pStyle w:val="Meziodstavce"/>
      </w:pPr>
    </w:p>
    <w:p w14:paraId="0DD7AC69" w14:textId="77777777" w:rsidR="00F8237C" w:rsidRPr="00D67669" w:rsidRDefault="00F8237C" w:rsidP="00F8237C">
      <w:pPr>
        <w:pStyle w:val="SamostatntextpodlnekPVL"/>
      </w:pPr>
      <w:r w:rsidRPr="00D67669">
        <w:t xml:space="preserve">Identifikační údaje </w:t>
      </w:r>
      <w:r>
        <w:rPr>
          <w:lang w:val="cs-CZ"/>
        </w:rPr>
        <w:t>poddodavatelů</w:t>
      </w:r>
      <w:r w:rsidRPr="00D67669">
        <w:t xml:space="preserve">, </w:t>
      </w:r>
      <w:r>
        <w:rPr>
          <w:lang w:val="cs-CZ"/>
        </w:rPr>
        <w:t xml:space="preserve">prostřednictvím </w:t>
      </w:r>
      <w:r>
        <w:t>který</w:t>
      </w:r>
      <w:r>
        <w:rPr>
          <w:lang w:val="cs-CZ"/>
        </w:rPr>
        <w:t>ch</w:t>
      </w:r>
      <w:r w:rsidRPr="00D67669">
        <w:t xml:space="preserve"> zhotovitel prokazoval splnění </w:t>
      </w:r>
      <w:r>
        <w:rPr>
          <w:lang w:val="cs-CZ"/>
        </w:rPr>
        <w:t>kvalifikace</w:t>
      </w:r>
      <w:r w:rsidRPr="00D67669">
        <w:t>:</w:t>
      </w:r>
    </w:p>
    <w:p w14:paraId="25FDEC4C" w14:textId="77777777" w:rsidR="00F8237C" w:rsidRDefault="00F8237C" w:rsidP="00F8237C">
      <w:pPr>
        <w:pStyle w:val="Meziodstavce"/>
      </w:pPr>
    </w:p>
    <w:tbl>
      <w:tblPr>
        <w:tblW w:w="89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601"/>
      </w:tblGrid>
      <w:tr w:rsidR="00F8237C" w14:paraId="39F2DF88" w14:textId="77777777" w:rsidTr="005E5859">
        <w:trPr>
          <w:trHeight w:val="567"/>
        </w:trPr>
        <w:tc>
          <w:tcPr>
            <w:tcW w:w="3334" w:type="dxa"/>
            <w:shd w:val="clear" w:color="auto" w:fill="auto"/>
            <w:vAlign w:val="center"/>
          </w:tcPr>
          <w:p w14:paraId="195EE346" w14:textId="77777777" w:rsidR="00F8237C" w:rsidRPr="00085D69" w:rsidRDefault="00F8237C" w:rsidP="005E5859">
            <w:pPr>
              <w:suppressAutoHyphens/>
              <w:rPr>
                <w:rFonts w:cs="Arial"/>
              </w:rPr>
            </w:pPr>
            <w:r w:rsidRPr="00085D69">
              <w:rPr>
                <w:rFonts w:cs="Arial"/>
              </w:rPr>
              <w:t>název</w:t>
            </w:r>
          </w:p>
        </w:tc>
        <w:tc>
          <w:tcPr>
            <w:tcW w:w="5601" w:type="dxa"/>
            <w:shd w:val="clear" w:color="auto" w:fill="auto"/>
            <w:vAlign w:val="center"/>
          </w:tcPr>
          <w:p w14:paraId="6841A8BA" w14:textId="77777777" w:rsidR="00F8237C" w:rsidRPr="00085D69" w:rsidRDefault="00F8237C" w:rsidP="005E5859">
            <w:pPr>
              <w:suppressAutoHyphens/>
              <w:rPr>
                <w:rFonts w:cs="Arial"/>
              </w:rPr>
            </w:pPr>
            <w:r w:rsidRPr="00841573">
              <w:rPr>
                <w:rStyle w:val="IdentifikacepoddodavatelChar"/>
              </w:rPr>
              <w:t>[BUDE DOPLNĚNO PŘED PODPISEM SMLOUVY]</w:t>
            </w:r>
          </w:p>
        </w:tc>
      </w:tr>
      <w:tr w:rsidR="00F8237C" w14:paraId="2265FC2A" w14:textId="77777777" w:rsidTr="005E5859">
        <w:trPr>
          <w:trHeight w:val="567"/>
        </w:trPr>
        <w:tc>
          <w:tcPr>
            <w:tcW w:w="3334" w:type="dxa"/>
            <w:shd w:val="clear" w:color="auto" w:fill="auto"/>
            <w:vAlign w:val="center"/>
          </w:tcPr>
          <w:p w14:paraId="357636D4" w14:textId="77777777" w:rsidR="00F8237C" w:rsidRPr="00085D69" w:rsidRDefault="00F8237C" w:rsidP="005E5859">
            <w:pPr>
              <w:suppressAutoHyphens/>
              <w:rPr>
                <w:rFonts w:cs="Arial"/>
              </w:rPr>
            </w:pPr>
            <w:r w:rsidRPr="00085D69">
              <w:rPr>
                <w:rFonts w:cs="Arial"/>
              </w:rPr>
              <w:t>sídlo</w:t>
            </w:r>
          </w:p>
        </w:tc>
        <w:tc>
          <w:tcPr>
            <w:tcW w:w="5601" w:type="dxa"/>
            <w:shd w:val="clear" w:color="auto" w:fill="auto"/>
            <w:vAlign w:val="center"/>
          </w:tcPr>
          <w:p w14:paraId="1322355D" w14:textId="77777777" w:rsidR="00F8237C" w:rsidRPr="00085D69" w:rsidRDefault="00F8237C" w:rsidP="005E5859">
            <w:pPr>
              <w:suppressAutoHyphens/>
              <w:rPr>
                <w:rFonts w:cs="Arial"/>
              </w:rPr>
            </w:pPr>
            <w:r w:rsidRPr="00841573">
              <w:rPr>
                <w:rStyle w:val="IdentifikacepoddodavatelChar"/>
              </w:rPr>
              <w:t>[BUDE DOPLNĚNO PŘED PODPISEM SMLOUVY]</w:t>
            </w:r>
          </w:p>
        </w:tc>
      </w:tr>
      <w:tr w:rsidR="00F8237C" w14:paraId="7FCFF996" w14:textId="77777777" w:rsidTr="005E5859">
        <w:trPr>
          <w:trHeight w:val="567"/>
        </w:trPr>
        <w:tc>
          <w:tcPr>
            <w:tcW w:w="3334" w:type="dxa"/>
            <w:shd w:val="clear" w:color="auto" w:fill="auto"/>
            <w:vAlign w:val="center"/>
          </w:tcPr>
          <w:p w14:paraId="3D87A6C2" w14:textId="77777777" w:rsidR="00F8237C" w:rsidRPr="00085D69" w:rsidRDefault="00F8237C" w:rsidP="005E5859">
            <w:pPr>
              <w:suppressAutoHyphens/>
              <w:rPr>
                <w:rFonts w:cs="Arial"/>
              </w:rPr>
            </w:pPr>
            <w:r w:rsidRPr="00085D69">
              <w:rPr>
                <w:rFonts w:cs="Arial"/>
              </w:rPr>
              <w:t>IČO</w:t>
            </w:r>
          </w:p>
        </w:tc>
        <w:tc>
          <w:tcPr>
            <w:tcW w:w="5601" w:type="dxa"/>
            <w:shd w:val="clear" w:color="auto" w:fill="auto"/>
            <w:vAlign w:val="center"/>
          </w:tcPr>
          <w:p w14:paraId="18152F9B" w14:textId="77777777" w:rsidR="00F8237C" w:rsidRPr="00085D69" w:rsidRDefault="00F8237C" w:rsidP="005E5859">
            <w:pPr>
              <w:suppressAutoHyphens/>
              <w:rPr>
                <w:rFonts w:cs="Arial"/>
              </w:rPr>
            </w:pPr>
            <w:r w:rsidRPr="00841573">
              <w:rPr>
                <w:rStyle w:val="IdentifikacepoddodavatelChar"/>
              </w:rPr>
              <w:t>[BUDE DOPLNĚNO PŘED PODPISEM SMLOUVY]</w:t>
            </w:r>
          </w:p>
        </w:tc>
      </w:tr>
      <w:tr w:rsidR="00F8237C" w14:paraId="2AECF3CE" w14:textId="77777777" w:rsidTr="005E5859">
        <w:trPr>
          <w:trHeight w:val="567"/>
        </w:trPr>
        <w:tc>
          <w:tcPr>
            <w:tcW w:w="3334" w:type="dxa"/>
            <w:shd w:val="clear" w:color="auto" w:fill="auto"/>
            <w:vAlign w:val="center"/>
          </w:tcPr>
          <w:p w14:paraId="68A6FD1B" w14:textId="77777777" w:rsidR="00F8237C" w:rsidRPr="00085D69" w:rsidRDefault="00F8237C" w:rsidP="005E5859">
            <w:pPr>
              <w:suppressAutoHyphens/>
              <w:rPr>
                <w:rFonts w:cs="Arial"/>
              </w:rPr>
            </w:pPr>
            <w:r w:rsidRPr="00085D69">
              <w:rPr>
                <w:rFonts w:cs="Arial"/>
              </w:rPr>
              <w:t>DIČ</w:t>
            </w:r>
          </w:p>
        </w:tc>
        <w:tc>
          <w:tcPr>
            <w:tcW w:w="5601" w:type="dxa"/>
            <w:shd w:val="clear" w:color="auto" w:fill="auto"/>
            <w:vAlign w:val="center"/>
          </w:tcPr>
          <w:p w14:paraId="6948DA56" w14:textId="77777777" w:rsidR="00F8237C" w:rsidRPr="00085D69" w:rsidRDefault="00F8237C" w:rsidP="005E5859">
            <w:pPr>
              <w:suppressAutoHyphens/>
              <w:rPr>
                <w:rFonts w:cs="Arial"/>
              </w:rPr>
            </w:pPr>
            <w:r w:rsidRPr="00841573">
              <w:rPr>
                <w:rStyle w:val="IdentifikacepoddodavatelChar"/>
              </w:rPr>
              <w:t>[BUDE DOPLNĚNO PŘED PODPISEM SMLOUVY]</w:t>
            </w:r>
          </w:p>
        </w:tc>
      </w:tr>
      <w:tr w:rsidR="00F8237C" w14:paraId="21AD0BC9" w14:textId="77777777" w:rsidTr="005E5859">
        <w:trPr>
          <w:trHeight w:val="567"/>
        </w:trPr>
        <w:tc>
          <w:tcPr>
            <w:tcW w:w="3334" w:type="dxa"/>
            <w:shd w:val="clear" w:color="auto" w:fill="auto"/>
            <w:vAlign w:val="center"/>
          </w:tcPr>
          <w:p w14:paraId="5F51E227" w14:textId="77777777" w:rsidR="00F8237C" w:rsidRPr="00085D69" w:rsidRDefault="00F8237C" w:rsidP="005E5859">
            <w:pPr>
              <w:suppressAutoHyphens/>
              <w:rPr>
                <w:rFonts w:cs="Arial"/>
              </w:rPr>
            </w:pPr>
            <w:r w:rsidRPr="00085D69">
              <w:rPr>
                <w:rFonts w:cs="Arial"/>
              </w:rPr>
              <w:t>zápis v obchodním rejstříku</w:t>
            </w:r>
          </w:p>
        </w:tc>
        <w:tc>
          <w:tcPr>
            <w:tcW w:w="5601" w:type="dxa"/>
            <w:shd w:val="clear" w:color="auto" w:fill="auto"/>
            <w:vAlign w:val="center"/>
          </w:tcPr>
          <w:p w14:paraId="635DD479" w14:textId="77777777" w:rsidR="00F8237C" w:rsidRPr="00085D69" w:rsidRDefault="00F8237C" w:rsidP="005E5859">
            <w:pPr>
              <w:suppressAutoHyphens/>
              <w:rPr>
                <w:rFonts w:cs="Arial"/>
              </w:rPr>
            </w:pPr>
            <w:r w:rsidRPr="00841573">
              <w:rPr>
                <w:rStyle w:val="IdentifikacepoddodavatelChar"/>
              </w:rPr>
              <w:t>[BUDE DOPLNĚNO PŘED PODPISEM SMLOUVY]</w:t>
            </w:r>
          </w:p>
        </w:tc>
      </w:tr>
      <w:tr w:rsidR="00F8237C" w14:paraId="1B3BBB08" w14:textId="77777777" w:rsidTr="005E5859">
        <w:trPr>
          <w:trHeight w:val="567"/>
        </w:trPr>
        <w:tc>
          <w:tcPr>
            <w:tcW w:w="3334" w:type="dxa"/>
            <w:shd w:val="clear" w:color="auto" w:fill="auto"/>
            <w:vAlign w:val="center"/>
          </w:tcPr>
          <w:p w14:paraId="06A9F218" w14:textId="77777777" w:rsidR="00F8237C" w:rsidRPr="00085D69" w:rsidRDefault="00F8237C" w:rsidP="005E5859">
            <w:pPr>
              <w:suppressAutoHyphens/>
              <w:rPr>
                <w:rFonts w:cs="Arial"/>
              </w:rPr>
            </w:pPr>
            <w:r w:rsidRPr="00085D69">
              <w:rPr>
                <w:rFonts w:cs="Arial"/>
              </w:rPr>
              <w:t>rozsah vykonávaných služeb</w:t>
            </w:r>
          </w:p>
        </w:tc>
        <w:tc>
          <w:tcPr>
            <w:tcW w:w="5601" w:type="dxa"/>
            <w:shd w:val="clear" w:color="auto" w:fill="auto"/>
            <w:vAlign w:val="center"/>
          </w:tcPr>
          <w:p w14:paraId="40B92E8D" w14:textId="77777777" w:rsidR="00F8237C" w:rsidRPr="00085D69" w:rsidRDefault="00F8237C" w:rsidP="005E5859">
            <w:pPr>
              <w:suppressAutoHyphens/>
              <w:rPr>
                <w:rFonts w:cs="Arial"/>
              </w:rPr>
            </w:pPr>
            <w:r w:rsidRPr="00841573">
              <w:rPr>
                <w:rStyle w:val="IdentifikacepoddodavatelChar"/>
              </w:rPr>
              <w:t>[BUDE DOPLNĚNO PŘED PODPISEM SMLOUVY]</w:t>
            </w:r>
          </w:p>
        </w:tc>
      </w:tr>
    </w:tbl>
    <w:p w14:paraId="5D82D348" w14:textId="77777777" w:rsidR="00F8237C" w:rsidRDefault="00F8237C" w:rsidP="00F8237C">
      <w:pPr>
        <w:pStyle w:val="Meziodstavce"/>
      </w:pPr>
    </w:p>
    <w:p w14:paraId="2C643CA8" w14:textId="77777777" w:rsidR="009741EB" w:rsidRPr="00F23092" w:rsidRDefault="008646A8" w:rsidP="009741EB">
      <w:pPr>
        <w:pStyle w:val="lneksmlouvytextPVL"/>
      </w:pPr>
      <w:r w:rsidRPr="00B66F63">
        <w:lastRenderedPageBreak/>
        <w:t xml:space="preserve">Zhotovitel odpovídá přímo za výběr a řádnou koordinaci všech </w:t>
      </w:r>
      <w:r>
        <w:t>pod</w:t>
      </w:r>
      <w:r w:rsidRPr="00B66F63">
        <w:t>dodavatelů</w:t>
      </w:r>
      <w:r>
        <w:rPr>
          <w:lang w:val="cs-CZ"/>
        </w:rPr>
        <w:t>.</w:t>
      </w:r>
      <w:r w:rsidRPr="00F23092">
        <w:t xml:space="preserve"> </w:t>
      </w:r>
      <w:r w:rsidR="009741EB" w:rsidRPr="00F23092">
        <w:t xml:space="preserve">Objednatel má právo v opodstatněných případech požadovat změnu jakéhokoli </w:t>
      </w:r>
      <w:r w:rsidR="009741EB">
        <w:t>pod</w:t>
      </w:r>
      <w:r w:rsidR="009741EB" w:rsidRPr="00F23092">
        <w:t xml:space="preserve">dodavatele zhotovitele. V tomto případě je zhotovitel povinen změnit </w:t>
      </w:r>
      <w:r w:rsidR="009741EB">
        <w:t>pod</w:t>
      </w:r>
      <w:r w:rsidR="009741EB" w:rsidRPr="00F23092">
        <w:t>dodavatele bez zbytečného odkladu tak, aby v žádném případě nebyl narušen plynulý průběh výstavby a plnění povinností zhotovitele vyplývající</w:t>
      </w:r>
      <w:r w:rsidR="009741EB">
        <w:t>ch</w:t>
      </w:r>
      <w:r w:rsidR="009741EB" w:rsidRPr="00F23092">
        <w:t xml:space="preserve"> z této smlouvy. Případně vzniklé náklady, vyplývající ze změny </w:t>
      </w:r>
      <w:r w:rsidR="009741EB">
        <w:t>pod</w:t>
      </w:r>
      <w:r w:rsidR="009741EB" w:rsidRPr="00F23092">
        <w:t xml:space="preserve">dodavatele, nese v plném rozsahu zhotovitel. </w:t>
      </w:r>
    </w:p>
    <w:p w14:paraId="1C77C8C2" w14:textId="77777777" w:rsidR="009741EB" w:rsidRDefault="009741EB" w:rsidP="009741EB">
      <w:pPr>
        <w:pStyle w:val="Meziodstavce"/>
      </w:pPr>
    </w:p>
    <w:p w14:paraId="3A5D7825" w14:textId="03161C2B" w:rsidR="009741EB" w:rsidRDefault="009741EB" w:rsidP="009741EB">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sidR="00D94A0D">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2ED6E9BA" w14:textId="77777777" w:rsidR="009741EB" w:rsidRDefault="009741EB" w:rsidP="009741EB">
      <w:pPr>
        <w:pStyle w:val="Meziodstavce"/>
        <w:rPr>
          <w:lang w:val="cs-CZ"/>
        </w:rPr>
      </w:pPr>
    </w:p>
    <w:p w14:paraId="3ADB0D60" w14:textId="48CCA127" w:rsidR="002F5D4A" w:rsidRDefault="002F5D4A" w:rsidP="002F5D4A">
      <w:pPr>
        <w:pStyle w:val="lneksmlouvytextPVL"/>
      </w:pPr>
      <w:r>
        <w:t>Zhotovitel podpisem této smlouvy přebírá povinnosti uvedené v Čestném prohlášení o</w:t>
      </w:r>
      <w:r>
        <w:rPr>
          <w:lang w:val="cs-CZ"/>
        </w:rPr>
        <w:t> </w:t>
      </w:r>
      <w:r>
        <w:t>zajištění sociálně odpovědného plnění předmětu veřejné zakázky</w:t>
      </w:r>
      <w:r w:rsidR="00FD7FDA">
        <w:rPr>
          <w:lang w:val="cs-CZ"/>
        </w:rPr>
        <w:t xml:space="preserve"> (dále jen „ČPSO“)</w:t>
      </w:r>
      <w:r>
        <w:t xml:space="preserve">, které je </w:t>
      </w:r>
      <w:r w:rsidR="00FD7FDA">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20FA78F8" w14:textId="77777777" w:rsidR="002F5D4A" w:rsidRPr="002F5D4A" w:rsidRDefault="002F5D4A" w:rsidP="009741EB">
      <w:pPr>
        <w:pStyle w:val="Meziodstavce"/>
        <w:rPr>
          <w:lang w:val="cs-CZ"/>
        </w:rPr>
      </w:pPr>
    </w:p>
    <w:p w14:paraId="05D14696" w14:textId="77777777" w:rsidR="009741EB" w:rsidRDefault="009741EB" w:rsidP="009741EB">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488D9CF1" w14:textId="77777777" w:rsidR="009741EB" w:rsidRDefault="009741EB" w:rsidP="009741EB">
      <w:pPr>
        <w:pStyle w:val="Meziodstavce"/>
      </w:pPr>
    </w:p>
    <w:p w14:paraId="7BCAA915" w14:textId="77777777" w:rsidR="009741EB" w:rsidRDefault="009741EB" w:rsidP="009741EB">
      <w:pPr>
        <w:pStyle w:val="lneksmlouvytextPVL"/>
      </w:pPr>
      <w:r>
        <w:t>Zhotovitel zajistí na staveništi hygienické a sociální zařízení a prostředky pro poskytování první lékařské pomoci.</w:t>
      </w:r>
    </w:p>
    <w:p w14:paraId="28C57B2C" w14:textId="77777777" w:rsidR="009741EB" w:rsidRDefault="009741EB" w:rsidP="009741EB">
      <w:pPr>
        <w:pStyle w:val="Meziodstavce"/>
      </w:pPr>
    </w:p>
    <w:p w14:paraId="3B131A15" w14:textId="77777777" w:rsidR="009741EB" w:rsidRPr="00394DAB" w:rsidRDefault="009741EB" w:rsidP="009741EB">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CF3E4E" w14:textId="77777777" w:rsidR="00394DAB" w:rsidRDefault="00394DA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77777777" w:rsidR="009741EB" w:rsidRPr="00384319" w:rsidRDefault="009741EB" w:rsidP="009741EB">
      <w:pPr>
        <w:pStyle w:val="lneksmlouvytextPVL"/>
      </w:pPr>
      <w:r w:rsidRPr="00F83C7E">
        <w:t xml:space="preserve">Objednatel se zavazuje předat zhotoviteli staveniště </w:t>
      </w:r>
      <w:r>
        <w:t>do 15 dní od nabytí účinnosti této smlouvy</w:t>
      </w:r>
      <w:r w:rsidRPr="00F83C7E">
        <w:t>, pokud se smluvní strany nedohodnou jinak.</w:t>
      </w:r>
    </w:p>
    <w:p w14:paraId="38468579" w14:textId="77777777" w:rsidR="009741EB" w:rsidRPr="00F83C7E" w:rsidRDefault="009741EB" w:rsidP="009741EB">
      <w:pPr>
        <w:pStyle w:val="Meziodstavce"/>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1" w:name="OLE_LINK1"/>
      <w:r>
        <w:t xml:space="preserve"> stavu předepsaného příslušnou projektovou dokumentací</w:t>
      </w:r>
      <w:bookmarkEnd w:id="11"/>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lastRenderedPageBreak/>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8B8BDEF" w14:textId="77777777" w:rsidR="008853E9" w:rsidRDefault="008853E9"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2"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2"/>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1EF5F164"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D94A0D">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2F5D4A">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D98BDC1"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w:t>
      </w:r>
      <w:r w:rsidR="00FD12ED">
        <w:rPr>
          <w:lang w:val="cs-CZ"/>
        </w:rPr>
        <w:t xml:space="preserve"> </w:t>
      </w:r>
      <w:r w:rsidR="00B5761F">
        <w:rPr>
          <w:lang w:val="cs-CZ"/>
        </w:rPr>
        <w:t xml:space="preserve">a </w:t>
      </w:r>
      <w:r w:rsidR="00FD12ED">
        <w:rPr>
          <w:lang w:val="cs-CZ"/>
        </w:rPr>
        <w:t>zhotovitel předal</w:t>
      </w:r>
      <w:r w:rsidR="00B5761F">
        <w:rPr>
          <w:lang w:val="cs-CZ"/>
        </w:rPr>
        <w:t xml:space="preserve"> objednateli</w:t>
      </w:r>
      <w:r w:rsidR="00FD12ED">
        <w:rPr>
          <w:lang w:val="cs-CZ"/>
        </w:rPr>
        <w:t xml:space="preserve"> doklad o uložení vytěženého sedimentu z koryta vodního toku na skládku nebo na ornou půdu v rozsahu soupisu prací</w:t>
      </w:r>
      <w:r w:rsidR="00B5761F">
        <w:rPr>
          <w:lang w:val="cs-CZ"/>
        </w:rPr>
        <w:t>, který tvoří přílohu č. 1 této smlouvy,</w:t>
      </w:r>
      <w:r w:rsidR="00FD12ED">
        <w:rPr>
          <w:lang w:val="cs-CZ"/>
        </w:rPr>
        <w:t xml:space="preserve"> a v souladu s čl. I. odst. 2. této smlouvy</w:t>
      </w:r>
      <w:r w:rsidR="00FD12ED" w:rsidRPr="00751FB4">
        <w:t>.</w:t>
      </w:r>
      <w:r w:rsidRPr="00751FB4">
        <w:t xml:space="preserve">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d)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601A46B" w14:textId="77777777" w:rsidR="00E535F7" w:rsidRDefault="00E535F7" w:rsidP="009741EB">
      <w:pPr>
        <w:pStyle w:val="Meziodstavce"/>
        <w:rPr>
          <w:lang w:val="cs-CZ"/>
        </w:rPr>
      </w:pPr>
    </w:p>
    <w:p w14:paraId="7A1A67D4" w14:textId="77777777" w:rsidR="003626CB" w:rsidRDefault="003626CB" w:rsidP="003626CB">
      <w:pPr>
        <w:pStyle w:val="Meziodstavce"/>
        <w:rPr>
          <w:lang w:val="cs-CZ"/>
        </w:rPr>
      </w:pPr>
    </w:p>
    <w:p w14:paraId="620E34A3" w14:textId="77777777" w:rsidR="003626CB" w:rsidRDefault="003626CB" w:rsidP="003626CB">
      <w:pPr>
        <w:pStyle w:val="lneksmlouvynadpisPVL"/>
      </w:pPr>
      <w:r>
        <w:t>Záruka a odpovědnost za škody</w:t>
      </w:r>
    </w:p>
    <w:p w14:paraId="56063E89" w14:textId="77777777" w:rsidR="003626CB" w:rsidRDefault="003626CB" w:rsidP="003626C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4899E822" w14:textId="77777777" w:rsidR="003626CB" w:rsidRDefault="003626CB" w:rsidP="003626CB">
      <w:pPr>
        <w:pStyle w:val="Meziodstavce"/>
      </w:pPr>
      <w:r>
        <w:t xml:space="preserve"> </w:t>
      </w:r>
    </w:p>
    <w:p w14:paraId="536B3C70" w14:textId="77777777" w:rsidR="003626CB" w:rsidRDefault="003626CB" w:rsidP="003626C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3FA7798" w14:textId="77777777" w:rsidR="003626CB" w:rsidRDefault="003626CB" w:rsidP="003626CB">
      <w:pPr>
        <w:pStyle w:val="Meziodstavce"/>
      </w:pPr>
    </w:p>
    <w:p w14:paraId="4ACAD311" w14:textId="77777777" w:rsidR="003626CB" w:rsidRDefault="003626CB" w:rsidP="003626CB">
      <w:pPr>
        <w:pStyle w:val="lneksmlouvytextPVL"/>
      </w:pPr>
      <w:r>
        <w:t xml:space="preserve">Nebezpečí škody na zhotoveném díle přechází ze zhotovitele na objednatele dnem protokolárního předání a převzetí díla, a to i v případě, došlo-li k mimořádným </w:t>
      </w:r>
      <w:r>
        <w:lastRenderedPageBreak/>
        <w:t>nepředvídatelným a nepřekonatelným překážkám vzniklým nezávisle na vůli stran podle § 2913 odst. 2 OZ.</w:t>
      </w:r>
    </w:p>
    <w:p w14:paraId="62100CA3" w14:textId="77777777" w:rsidR="003626CB" w:rsidRDefault="003626CB" w:rsidP="003626CB">
      <w:pPr>
        <w:pStyle w:val="Meziodstavce"/>
      </w:pPr>
    </w:p>
    <w:p w14:paraId="1CC1C4C6" w14:textId="393D9E3F" w:rsidR="003626CB" w:rsidRDefault="003626CB" w:rsidP="003626CB">
      <w:pPr>
        <w:pStyle w:val="lneksmlouvytextPVL"/>
      </w:pPr>
      <w:r>
        <w:t xml:space="preserve">Zhotovitel poskytuje na provedené </w:t>
      </w:r>
      <w:r>
        <w:rPr>
          <w:bCs/>
        </w:rPr>
        <w:t xml:space="preserve">dílo záruku v délce </w:t>
      </w:r>
      <w:r>
        <w:rPr>
          <w:b/>
          <w:bCs/>
        </w:rPr>
        <w:t>60</w:t>
      </w:r>
      <w:r>
        <w:rPr>
          <w:bCs/>
        </w:rPr>
        <w:t xml:space="preserve"> měsíců. </w:t>
      </w:r>
      <w:r>
        <w:t>Záruční doba začíná běžet dnem protokolárního předání a převzetí díla.</w:t>
      </w:r>
    </w:p>
    <w:p w14:paraId="50A6A78F" w14:textId="77777777" w:rsidR="003626CB" w:rsidRDefault="003626CB" w:rsidP="003626CB">
      <w:pPr>
        <w:pStyle w:val="Meziodstavce"/>
      </w:pPr>
    </w:p>
    <w:p w14:paraId="24770BAB" w14:textId="77777777" w:rsidR="003626CB" w:rsidRDefault="003626CB" w:rsidP="003626C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607561F" w14:textId="77777777" w:rsidR="003626CB" w:rsidRPr="00044653" w:rsidRDefault="003626CB" w:rsidP="003626CB">
      <w:pPr>
        <w:pStyle w:val="Meziodstavce"/>
      </w:pPr>
    </w:p>
    <w:p w14:paraId="627FA32C" w14:textId="77777777" w:rsidR="003626CB" w:rsidRDefault="003626CB" w:rsidP="003626C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55A3CCDD" w14:textId="77777777" w:rsidR="003626CB" w:rsidRDefault="003626CB" w:rsidP="003626CB">
      <w:pPr>
        <w:pStyle w:val="Meziodstavce"/>
      </w:pPr>
    </w:p>
    <w:p w14:paraId="07F71A1F" w14:textId="77777777" w:rsidR="003626CB" w:rsidRDefault="003626CB" w:rsidP="003626C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Pr>
          <w:lang w:val="cs-CZ"/>
        </w:rPr>
        <w:t>d</w:t>
      </w:r>
      <w:r>
        <w:t>) této smlouvy.</w:t>
      </w:r>
    </w:p>
    <w:p w14:paraId="2DB1D6F4" w14:textId="77777777" w:rsidR="003626CB" w:rsidRDefault="003626CB" w:rsidP="003626CB">
      <w:pPr>
        <w:pStyle w:val="Zkladntext21"/>
        <w:tabs>
          <w:tab w:val="left" w:pos="426"/>
        </w:tabs>
        <w:jc w:val="both"/>
        <w:rPr>
          <w:rFonts w:cs="Arial"/>
          <w:sz w:val="22"/>
        </w:rPr>
      </w:pPr>
    </w:p>
    <w:p w14:paraId="1A901141" w14:textId="77777777" w:rsidR="003626CB" w:rsidRDefault="003626CB" w:rsidP="003626C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23F2B073" w14:textId="77777777" w:rsidR="003626CB" w:rsidRDefault="003626CB" w:rsidP="003626CB">
      <w:pPr>
        <w:pStyle w:val="Meziodstavce"/>
      </w:pPr>
    </w:p>
    <w:p w14:paraId="3067EA58" w14:textId="77777777" w:rsidR="003626CB" w:rsidRDefault="003626CB" w:rsidP="003626C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1D95FF26" w14:textId="77777777" w:rsidR="003626CB" w:rsidRDefault="003626CB" w:rsidP="003626CB">
      <w:pPr>
        <w:pStyle w:val="Meziodstavce"/>
      </w:pPr>
    </w:p>
    <w:p w14:paraId="1E6A0BBB" w14:textId="77777777" w:rsidR="003626CB" w:rsidRDefault="003626CB" w:rsidP="003626CB">
      <w:pPr>
        <w:pStyle w:val="lneksmlouvytextPVL"/>
      </w:pPr>
      <w:r>
        <w:t>Reklamaci lze uplatnit nejpozději do posledního dne záruční doby, přičemž i reklamace odeslaná objednatelem v poslední den záruční doby se považuje za včas uplatněnou.</w:t>
      </w:r>
    </w:p>
    <w:p w14:paraId="6550BDE1" w14:textId="77777777" w:rsidR="003626CB" w:rsidRDefault="003626CB" w:rsidP="003626CB">
      <w:pPr>
        <w:pStyle w:val="Meziodstavce"/>
      </w:pPr>
    </w:p>
    <w:p w14:paraId="65913C60" w14:textId="77777777" w:rsidR="003626CB" w:rsidRDefault="003626CB" w:rsidP="003626CB">
      <w:pPr>
        <w:pStyle w:val="lneksmlouvytextPVL"/>
      </w:pPr>
      <w:r>
        <w:t xml:space="preserve">Náklady na odstranění reklamované vady nese zhotovitel i ve sporných případech až do rozhodnutí soudu. </w:t>
      </w:r>
    </w:p>
    <w:p w14:paraId="0FC60E56" w14:textId="77777777" w:rsidR="003626CB" w:rsidRDefault="003626CB" w:rsidP="003626CB">
      <w:pPr>
        <w:pStyle w:val="Meziodstavce"/>
      </w:pPr>
    </w:p>
    <w:p w14:paraId="3C20BC74" w14:textId="77777777" w:rsidR="003626CB" w:rsidRDefault="003626CB" w:rsidP="003626C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Pr="00394DAB" w:rsidRDefault="00394DAB" w:rsidP="009741EB">
      <w:pPr>
        <w:pStyle w:val="Meziodstavce"/>
        <w:rPr>
          <w:lang w:val="cs-CZ"/>
        </w:rPr>
      </w:pPr>
    </w:p>
    <w:p w14:paraId="3AA22F6B" w14:textId="77777777" w:rsidR="009741EB" w:rsidRDefault="009741EB" w:rsidP="009741EB">
      <w:pPr>
        <w:pStyle w:val="lneksmlouvynadpisPVL"/>
      </w:pPr>
      <w:bookmarkStart w:id="13" w:name="_Ref473801459"/>
      <w:r>
        <w:t>Odpovědnost za škodu a smluvní pokuty</w:t>
      </w:r>
      <w:bookmarkEnd w:id="13"/>
    </w:p>
    <w:p w14:paraId="7B01F9C1" w14:textId="77777777" w:rsidR="009741EB" w:rsidRDefault="009741EB" w:rsidP="009741EB">
      <w:pPr>
        <w:pStyle w:val="lneksmlouvytextPVL"/>
      </w:pPr>
      <w:bookmarkStart w:id="14" w:name="_Ref473801463"/>
      <w:r>
        <w:t>Zhotovitel je v případě porušení své povinnosti stanovené v této smlouvě povinen objednateli uhradit a objednatel je oprávněn po zhotoviteli v takovém případě požadovat uhrazení smluvních pokut takto:</w:t>
      </w:r>
      <w:bookmarkEnd w:id="14"/>
    </w:p>
    <w:p w14:paraId="15D751CF" w14:textId="77777777" w:rsidR="009741EB" w:rsidRPr="00172F37" w:rsidRDefault="00172F37" w:rsidP="009741EB">
      <w:pPr>
        <w:pStyle w:val="SeznamsmlouvaPVL"/>
      </w:pPr>
      <w:bookmarkStart w:id="15"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5"/>
    </w:p>
    <w:p w14:paraId="006A2CDF" w14:textId="77777777" w:rsidR="009741EB" w:rsidRPr="00790312" w:rsidRDefault="00D268CB" w:rsidP="00E34209">
      <w:pPr>
        <w:pStyle w:val="SeznamsmlouvaPVL"/>
      </w:pPr>
      <w:r>
        <w:rPr>
          <w:lang w:val="cs-CZ"/>
        </w:rPr>
        <w:lastRenderedPageBreak/>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079D0B9"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 1.000,-</w:t>
      </w:r>
      <w:r w:rsidR="00D94A0D">
        <w:rPr>
          <w:rFonts w:cs="Arial"/>
          <w:lang w:val="cs-CZ"/>
        </w:rPr>
        <w:t> </w:t>
      </w:r>
      <w:r>
        <w:rPr>
          <w:rFonts w:cs="Arial"/>
          <w:lang w:val="cs-CZ"/>
        </w:rPr>
        <w:t>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66695FA9" w14:textId="77777777" w:rsidR="00394DAB" w:rsidRPr="00394DAB" w:rsidRDefault="00394DAB"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6" w:name="_Ref473801611"/>
      <w:r>
        <w:t>Smlouvu lze zrušit dohodou smluvních stran, jejíž součástí je i vypořádání vzájemných závazků a pohledávek.</w:t>
      </w:r>
      <w:bookmarkEnd w:id="16"/>
      <w:r>
        <w:t xml:space="preserve"> </w:t>
      </w:r>
    </w:p>
    <w:p w14:paraId="038BD067" w14:textId="77777777" w:rsidR="009741EB" w:rsidRDefault="009741EB" w:rsidP="00E34209">
      <w:pPr>
        <w:pStyle w:val="Meziodstavce"/>
      </w:pPr>
      <w:r>
        <w:t xml:space="preserve"> </w:t>
      </w:r>
    </w:p>
    <w:p w14:paraId="25C6B8BD" w14:textId="77777777" w:rsidR="009741EB" w:rsidRDefault="009741EB" w:rsidP="00E34209">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 xml:space="preserve">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w:t>
      </w:r>
      <w:r w:rsidRPr="00CF7B17">
        <w:lastRenderedPageBreak/>
        <w:t>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503AF61D"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D94A0D">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D94A0D">
        <w:rPr>
          <w:lang w:val="cs-CZ"/>
        </w:rPr>
        <w:t> </w:t>
      </w:r>
      <w:r>
        <w:t>ušlého zisku.</w:t>
      </w:r>
    </w:p>
    <w:p w14:paraId="311C645A" w14:textId="77777777" w:rsidR="009741EB" w:rsidRDefault="009741EB" w:rsidP="00E34209">
      <w:pPr>
        <w:pStyle w:val="Meziodstavce"/>
        <w:rPr>
          <w:lang w:val="cs-CZ"/>
        </w:rPr>
      </w:pPr>
    </w:p>
    <w:p w14:paraId="2942987A" w14:textId="77777777" w:rsidR="009741EB" w:rsidRPr="00D22857" w:rsidRDefault="009741EB" w:rsidP="00D94A0D">
      <w:pPr>
        <w:pStyle w:val="lneksmlouvynadpisPVL"/>
        <w:keepNext/>
        <w:ind w:left="357" w:hanging="357"/>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3C68E6F4" w14:textId="77777777" w:rsidR="00394DAB" w:rsidRDefault="00394DAB"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 xml:space="preserve">Případné změny nebo doplnění této smlouvy mohou být realizovány po dohodě smluvních stran, a to pouze formou číslovaných písemných dodatků, podepsaných oběma smluvními </w:t>
      </w:r>
      <w:r>
        <w:lastRenderedPageBreak/>
        <w:t>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05723A18" w14:textId="77777777" w:rsidR="002D6FB3" w:rsidRDefault="002D6FB3" w:rsidP="002D6FB3">
      <w:pPr>
        <w:pStyle w:val="Meziodstavce"/>
      </w:pPr>
    </w:p>
    <w:p w14:paraId="0A2B55CE" w14:textId="77777777" w:rsidR="002D6FB3" w:rsidRDefault="002D6FB3" w:rsidP="002D6FB3">
      <w:pPr>
        <w:pStyle w:val="lneksmlouvytextPVL"/>
      </w:pPr>
      <w:r>
        <w:t xml:space="preserve">Smluvní strany výslovně vyloučily použití ustanovení § 2595 a § 2624 OZ.  </w:t>
      </w:r>
    </w:p>
    <w:p w14:paraId="3B878452" w14:textId="77777777" w:rsidR="002D6FB3" w:rsidRDefault="002D6FB3" w:rsidP="002D6FB3">
      <w:pPr>
        <w:pStyle w:val="Meziodstavce"/>
      </w:pPr>
    </w:p>
    <w:p w14:paraId="58EC1860" w14:textId="77777777" w:rsidR="002D6FB3" w:rsidRDefault="002D6FB3" w:rsidP="002D6FB3">
      <w:pPr>
        <w:pStyle w:val="lneksmlouvytextPVL"/>
      </w:pPr>
      <w:r>
        <w:t>Práva a povinnosti smluvních stran z této smlouvy přecházejí na jejich právní nástupce.</w:t>
      </w:r>
    </w:p>
    <w:p w14:paraId="74700BDD" w14:textId="77777777" w:rsidR="002D6FB3" w:rsidRDefault="002D6FB3" w:rsidP="002D6FB3">
      <w:pPr>
        <w:pStyle w:val="Meziodstavce"/>
      </w:pPr>
    </w:p>
    <w:p w14:paraId="09841A32" w14:textId="77777777" w:rsidR="002D6FB3" w:rsidRDefault="002D6FB3" w:rsidP="002D6FB3">
      <w:pPr>
        <w:pStyle w:val="lneksmlouvytextPVL"/>
      </w:pPr>
      <w:r>
        <w:t>Tato smlouva spolu se všemi přílohami a případnými dodatky představuje kompletní a úplné ujednání mezi smluvními stranami.</w:t>
      </w:r>
    </w:p>
    <w:p w14:paraId="2BED9BD9" w14:textId="77777777" w:rsidR="002D6FB3" w:rsidRDefault="002D6FB3" w:rsidP="002D6FB3">
      <w:pPr>
        <w:pStyle w:val="Meziodstavce"/>
      </w:pPr>
    </w:p>
    <w:p w14:paraId="5580A9B3" w14:textId="77777777" w:rsidR="002D6FB3" w:rsidRDefault="002D6FB3" w:rsidP="002D6FB3">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43FB1803" w14:textId="77777777" w:rsidR="002D6FB3" w:rsidRDefault="002D6FB3" w:rsidP="002D6FB3">
      <w:pPr>
        <w:pStyle w:val="Meziodstavce"/>
      </w:pPr>
    </w:p>
    <w:p w14:paraId="12D4F8B8" w14:textId="77777777" w:rsidR="002D6FB3" w:rsidRDefault="002D6FB3" w:rsidP="002D6FB3">
      <w:pPr>
        <w:pStyle w:val="lneksmlouvytextPVL"/>
      </w:pPr>
      <w:r>
        <w:t xml:space="preserve">Smlouva je vyhotovena v </w:t>
      </w:r>
      <w:r>
        <w:rPr>
          <w:lang w:val="cs-CZ"/>
        </w:rPr>
        <w:t>pěti</w:t>
      </w:r>
      <w:r>
        <w:t xml:space="preserve"> stejnopisech, z nichž </w:t>
      </w:r>
      <w:r>
        <w:rPr>
          <w:lang w:val="cs-CZ"/>
        </w:rPr>
        <w:t>objednatel obdrží tři stejnopisy a zhotovitel dva stejnopisy</w:t>
      </w:r>
      <w:r>
        <w:t xml:space="preserve">. </w:t>
      </w:r>
    </w:p>
    <w:p w14:paraId="0F566537" w14:textId="77777777" w:rsidR="002D6FB3" w:rsidRDefault="002D6FB3" w:rsidP="002D6FB3">
      <w:pPr>
        <w:pStyle w:val="Meziodstavce"/>
      </w:pPr>
    </w:p>
    <w:p w14:paraId="0075B591" w14:textId="77777777" w:rsidR="002D6FB3" w:rsidRDefault="002D6FB3" w:rsidP="002D6FB3">
      <w:pPr>
        <w:pStyle w:val="lneksmlouvytextPVL"/>
      </w:pPr>
      <w:r>
        <w:t>Tato smlouva nabývá platnosti dnem jejího podpisu oběma smluvními stranami</w:t>
      </w:r>
      <w:r>
        <w:rPr>
          <w:lang w:val="cs-CZ"/>
        </w:rPr>
        <w:t xml:space="preserve"> a účinnosti dnem jejího uveřejnění v souladu se zákonem o registru smluv.</w:t>
      </w:r>
    </w:p>
    <w:p w14:paraId="3EC33333" w14:textId="77777777" w:rsidR="002D6FB3" w:rsidRDefault="002D6FB3" w:rsidP="002D6FB3">
      <w:pPr>
        <w:pStyle w:val="Meziodstavce"/>
      </w:pPr>
    </w:p>
    <w:p w14:paraId="618FF5DB" w14:textId="77777777" w:rsidR="002D6FB3" w:rsidRDefault="002D6FB3" w:rsidP="002D6FB3">
      <w:pPr>
        <w:pStyle w:val="lneksmlouvytextPVL"/>
      </w:pPr>
      <w:r>
        <w:t xml:space="preserve">Smluvní strany prohlašují, že smlouvu uzavřely určitě, vážně a srozumitelně, že je projevem jejich pravé a svobodné vůle, a na důkaz tohoto připojují své podpisy. </w:t>
      </w:r>
    </w:p>
    <w:p w14:paraId="6AD7BF0D" w14:textId="77777777" w:rsidR="002D6FB3" w:rsidRDefault="002D6FB3" w:rsidP="002D6FB3">
      <w:pPr>
        <w:pStyle w:val="Meziodstavce"/>
      </w:pPr>
    </w:p>
    <w:p w14:paraId="71C95686" w14:textId="77777777" w:rsidR="002D6FB3" w:rsidRDefault="002D6FB3" w:rsidP="002D6FB3">
      <w:pPr>
        <w:pStyle w:val="lneksmlouvytextPVL"/>
      </w:pPr>
      <w:r>
        <w:t xml:space="preserve">Nedílnou součástí smlouvy je: </w:t>
      </w:r>
    </w:p>
    <w:p w14:paraId="540935CF" w14:textId="77777777" w:rsidR="002D6FB3" w:rsidRDefault="002D6FB3" w:rsidP="002D6FB3">
      <w:pPr>
        <w:pStyle w:val="SamostatntextpodlnekPVL"/>
      </w:pPr>
      <w:r>
        <w:t>Příloha č. 1: Oceněný soupis prací</w:t>
      </w:r>
    </w:p>
    <w:p w14:paraId="00622C08" w14:textId="77777777" w:rsidR="002D6FB3" w:rsidRDefault="002D6FB3" w:rsidP="002D6FB3">
      <w:pPr>
        <w:pStyle w:val="Meziodstavce"/>
        <w:rPr>
          <w:lang w:val="cs-CZ"/>
        </w:rPr>
      </w:pP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181A81A3" w14:textId="77777777" w:rsidR="00647BD7" w:rsidRDefault="00647BD7" w:rsidP="00647BD7">
      <w:pPr>
        <w:pStyle w:val="Meziodstavce"/>
      </w:pPr>
    </w:p>
    <w:p w14:paraId="4BEBF646" w14:textId="77777777" w:rsidR="00647BD7" w:rsidRDefault="00647BD7" w:rsidP="00647BD7">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3653ADC7" w14:textId="77777777" w:rsidR="00647BD7" w:rsidRDefault="00647BD7" w:rsidP="00647BD7">
      <w:pPr>
        <w:pStyle w:val="Meziodstavce"/>
      </w:pPr>
    </w:p>
    <w:p w14:paraId="433E76AC" w14:textId="77777777" w:rsidR="00647BD7" w:rsidRDefault="00647BD7" w:rsidP="00647BD7">
      <w:pPr>
        <w:pStyle w:val="Meziodstavce"/>
      </w:pPr>
    </w:p>
    <w:p w14:paraId="4E5B73FC" w14:textId="77777777" w:rsidR="00647BD7" w:rsidRDefault="00647BD7" w:rsidP="00647BD7">
      <w:pPr>
        <w:pStyle w:val="Meziodstavce"/>
      </w:pPr>
    </w:p>
    <w:p w14:paraId="257D59AC" w14:textId="77777777" w:rsidR="00647BD7" w:rsidRDefault="00647BD7" w:rsidP="00647BD7">
      <w:pPr>
        <w:pStyle w:val="Zvrsmlapodpisy"/>
      </w:pPr>
      <w:r>
        <w:t>objednatel:</w:t>
      </w:r>
      <w:r>
        <w:tab/>
        <w:t>zhotovitel:</w:t>
      </w:r>
    </w:p>
    <w:p w14:paraId="54E5EE21" w14:textId="77777777" w:rsidR="00647BD7" w:rsidRDefault="00647BD7" w:rsidP="00647BD7">
      <w:pPr>
        <w:pStyle w:val="Meziodstavce"/>
      </w:pPr>
    </w:p>
    <w:p w14:paraId="13ED4F3E" w14:textId="77777777" w:rsidR="00647BD7" w:rsidRDefault="00647BD7" w:rsidP="00647BD7">
      <w:pPr>
        <w:pStyle w:val="Meziodstavce"/>
      </w:pPr>
    </w:p>
    <w:p w14:paraId="1205BC8B" w14:textId="77777777" w:rsidR="00647BD7" w:rsidRDefault="00647BD7" w:rsidP="00647BD7">
      <w:pPr>
        <w:pStyle w:val="Meziodstavce"/>
      </w:pPr>
    </w:p>
    <w:p w14:paraId="011ECAC3" w14:textId="77777777" w:rsidR="00647BD7" w:rsidRDefault="00647BD7" w:rsidP="00647BD7">
      <w:pPr>
        <w:pStyle w:val="Meziodstavce"/>
      </w:pPr>
    </w:p>
    <w:p w14:paraId="1555390A" w14:textId="77777777" w:rsidR="00647BD7" w:rsidRDefault="00647BD7" w:rsidP="00647BD7">
      <w:pPr>
        <w:pStyle w:val="Zvrsmlapodpisy"/>
      </w:pPr>
      <w:r>
        <w:t>…………………………………</w:t>
      </w:r>
      <w:r>
        <w:tab/>
        <w:t>……………………………………………………………..</w:t>
      </w:r>
    </w:p>
    <w:p w14:paraId="0179EFD5" w14:textId="50E91545" w:rsidR="00647BD7" w:rsidRDefault="00647BD7" w:rsidP="00647BD7">
      <w:pPr>
        <w:pStyle w:val="Zvrsmlapodpisy"/>
      </w:pPr>
      <w:r>
        <w:t xml:space="preserve">Ing. </w:t>
      </w:r>
      <w:r w:rsidR="002D6FB3">
        <w:t>Miloň Kučera</w:t>
      </w:r>
      <w:r>
        <w:tab/>
      </w:r>
      <w:r w:rsidRPr="00973D2D">
        <w:rPr>
          <w:highlight w:val="yellow"/>
        </w:rPr>
        <w:t>jméno a příjmení osoby oprávněné podepsat smlouvu</w:t>
      </w:r>
    </w:p>
    <w:p w14:paraId="3DF26A06" w14:textId="17AC5983" w:rsidR="00647BD7" w:rsidRDefault="00647BD7" w:rsidP="00647BD7">
      <w:pPr>
        <w:pStyle w:val="Zvrsmlapodpisy"/>
        <w:rPr>
          <w:shd w:val="clear" w:color="auto" w:fill="FFFF00"/>
        </w:rPr>
      </w:pPr>
      <w:r>
        <w:t xml:space="preserve">ředitel závodu </w:t>
      </w:r>
      <w:r w:rsidR="002D6FB3">
        <w:t>Berounka</w:t>
      </w:r>
      <w:r>
        <w:tab/>
      </w:r>
      <w:r w:rsidRPr="00973D2D">
        <w:rPr>
          <w:highlight w:val="yellow"/>
        </w:rPr>
        <w:t>funkce</w:t>
      </w:r>
    </w:p>
    <w:p w14:paraId="17DA4DC0" w14:textId="77777777" w:rsidR="00647BD7" w:rsidRDefault="00647BD7" w:rsidP="00647BD7">
      <w:pPr>
        <w:pStyle w:val="Zvrsmlapodpisy"/>
      </w:pPr>
      <w:r>
        <w:t>Povodí Vltavy, státní podnik</w:t>
      </w:r>
      <w:r>
        <w:tab/>
      </w:r>
      <w:r>
        <w:rPr>
          <w:highlight w:val="yellow"/>
        </w:rPr>
        <w:t>název</w:t>
      </w:r>
      <w:r w:rsidRPr="00973D2D">
        <w:rPr>
          <w:highlight w:val="yellow"/>
        </w:rPr>
        <w:t xml:space="preserve"> nebo razítko firmy</w:t>
      </w:r>
    </w:p>
    <w:p w14:paraId="07D90B85" w14:textId="21FA3D9D" w:rsidR="009741EB" w:rsidRPr="00665B66" w:rsidRDefault="009741EB" w:rsidP="00647BD7">
      <w:pPr>
        <w:pStyle w:val="Meziodstavce"/>
      </w:pPr>
    </w:p>
    <w:sectPr w:rsidR="009741EB" w:rsidRPr="00665B66" w:rsidSect="00F46048">
      <w:headerReference w:type="default" r:id="rId10"/>
      <w:footerReference w:type="default" r:id="rId11"/>
      <w:headerReference w:type="first" r:id="rId12"/>
      <w:footerReference w:type="first" r:id="rId13"/>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17CB6" w14:textId="77777777" w:rsidR="002C7420" w:rsidRDefault="002C7420" w:rsidP="009C0A2F">
      <w:r>
        <w:separator/>
      </w:r>
    </w:p>
  </w:endnote>
  <w:endnote w:type="continuationSeparator" w:id="0">
    <w:p w14:paraId="57616A01" w14:textId="77777777" w:rsidR="002C7420" w:rsidRDefault="002C7420" w:rsidP="009C0A2F">
      <w:r>
        <w:continuationSeparator/>
      </w:r>
    </w:p>
  </w:endnote>
  <w:endnote w:type="continuationNotice" w:id="1">
    <w:p w14:paraId="7918DBBB" w14:textId="77777777" w:rsidR="002C7420" w:rsidRDefault="002C74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F461B2">
      <w:rPr>
        <w:rStyle w:val="slostrnky"/>
        <w:rFonts w:ascii="Arial" w:hAnsi="Arial" w:cs="Arial"/>
        <w:noProof/>
        <w:sz w:val="16"/>
        <w:szCs w:val="16"/>
      </w:rPr>
      <w:t>9</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F461B2">
      <w:rPr>
        <w:rStyle w:val="slostrnky"/>
        <w:rFonts w:ascii="Arial" w:hAnsi="Arial" w:cs="Arial"/>
        <w:noProof/>
        <w:sz w:val="16"/>
        <w:szCs w:val="16"/>
      </w:rPr>
      <w:t>13</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ins w:id="17" w:author="Krigulová Lucie" w:date="2017-12-18T10:55:00Z">
      <w:r w:rsidR="00DD2FF7">
        <w:rPr>
          <w:rStyle w:val="slostrnky"/>
          <w:rFonts w:ascii="Arial" w:hAnsi="Arial" w:cs="Arial"/>
          <w:noProof/>
          <w:sz w:val="16"/>
          <w:szCs w:val="16"/>
        </w:rPr>
        <w:t>13</w:t>
      </w:r>
    </w:ins>
    <w:del w:id="18" w:author="Krigulová Lucie" w:date="2017-12-18T10:55:00Z">
      <w:r w:rsidR="00322812" w:rsidDel="00DD2FF7">
        <w:rPr>
          <w:rStyle w:val="slostrnky"/>
          <w:rFonts w:ascii="Arial" w:hAnsi="Arial" w:cs="Arial"/>
          <w:noProof/>
          <w:sz w:val="16"/>
          <w:szCs w:val="16"/>
        </w:rPr>
        <w:delText>14</w:delText>
      </w:r>
    </w:del>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DA391" w14:textId="77777777" w:rsidR="002C7420" w:rsidRDefault="002C7420" w:rsidP="009C0A2F">
      <w:r>
        <w:separator/>
      </w:r>
    </w:p>
  </w:footnote>
  <w:footnote w:type="continuationSeparator" w:id="0">
    <w:p w14:paraId="3112568F" w14:textId="77777777" w:rsidR="002C7420" w:rsidRDefault="002C7420" w:rsidP="009C0A2F">
      <w:r>
        <w:continuationSeparator/>
      </w:r>
    </w:p>
  </w:footnote>
  <w:footnote w:type="continuationNotice" w:id="1">
    <w:p w14:paraId="43D9586C" w14:textId="77777777" w:rsidR="002C7420" w:rsidRDefault="002C742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6F3C4261" w:rsidR="00D84668" w:rsidRPr="005608AB" w:rsidRDefault="002D6FB3"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VD Pilská – oprava betonových konstrukcí bezpečnostního přelivu, skluzu a hráze</w:t>
    </w:r>
    <w:r w:rsidR="003626CB">
      <w:rPr>
        <w:rFonts w:ascii="Arial" w:hAnsi="Arial" w:cs="Arial"/>
        <w:sz w:val="16"/>
        <w:szCs w:val="16"/>
        <w:lang w:val="cs-CZ"/>
      </w:rPr>
      <w:t xml:space="preserve"> </w:t>
    </w:r>
    <w:r>
      <w:rPr>
        <w:rFonts w:ascii="Arial" w:hAnsi="Arial" w:cs="Arial"/>
        <w:sz w:val="16"/>
        <w:szCs w:val="16"/>
        <w:lang w:val="cs-CZ"/>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1F13"/>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37"/>
    <w:rsid w:val="00085941"/>
    <w:rsid w:val="0008685C"/>
    <w:rsid w:val="000876BD"/>
    <w:rsid w:val="00087A10"/>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00F"/>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420"/>
    <w:rsid w:val="002D08FA"/>
    <w:rsid w:val="002D1DAC"/>
    <w:rsid w:val="002D2E3C"/>
    <w:rsid w:val="002D36C7"/>
    <w:rsid w:val="002D4B1E"/>
    <w:rsid w:val="002D4B7A"/>
    <w:rsid w:val="002D5271"/>
    <w:rsid w:val="002D5499"/>
    <w:rsid w:val="002D5612"/>
    <w:rsid w:val="002D5A34"/>
    <w:rsid w:val="002D6D22"/>
    <w:rsid w:val="002D6FB3"/>
    <w:rsid w:val="002D7598"/>
    <w:rsid w:val="002D7C6A"/>
    <w:rsid w:val="002D7CBE"/>
    <w:rsid w:val="002D7D91"/>
    <w:rsid w:val="002E0261"/>
    <w:rsid w:val="002E0D37"/>
    <w:rsid w:val="002E2158"/>
    <w:rsid w:val="002E242F"/>
    <w:rsid w:val="002E2F42"/>
    <w:rsid w:val="002E3393"/>
    <w:rsid w:val="002E38E5"/>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5D4A"/>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2812"/>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26CB"/>
    <w:rsid w:val="00363F62"/>
    <w:rsid w:val="003645AA"/>
    <w:rsid w:val="00365D7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E7C1F"/>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5E0"/>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E70"/>
    <w:rsid w:val="00487727"/>
    <w:rsid w:val="0049203C"/>
    <w:rsid w:val="00492456"/>
    <w:rsid w:val="004924D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103"/>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71C"/>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4AE"/>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7B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4CB7"/>
    <w:rsid w:val="006455FC"/>
    <w:rsid w:val="006466A0"/>
    <w:rsid w:val="006470C6"/>
    <w:rsid w:val="00647BD7"/>
    <w:rsid w:val="00647EB3"/>
    <w:rsid w:val="006506E3"/>
    <w:rsid w:val="006508A5"/>
    <w:rsid w:val="00650D87"/>
    <w:rsid w:val="00651409"/>
    <w:rsid w:val="006518D6"/>
    <w:rsid w:val="00651EDE"/>
    <w:rsid w:val="00652162"/>
    <w:rsid w:val="00652C8D"/>
    <w:rsid w:val="00652FA9"/>
    <w:rsid w:val="00653954"/>
    <w:rsid w:val="00655511"/>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6E66"/>
    <w:rsid w:val="00707586"/>
    <w:rsid w:val="0071063B"/>
    <w:rsid w:val="00711250"/>
    <w:rsid w:val="0071169F"/>
    <w:rsid w:val="00714446"/>
    <w:rsid w:val="007159BA"/>
    <w:rsid w:val="00715DF6"/>
    <w:rsid w:val="0071649D"/>
    <w:rsid w:val="00717658"/>
    <w:rsid w:val="0071798D"/>
    <w:rsid w:val="00717B73"/>
    <w:rsid w:val="00717BCF"/>
    <w:rsid w:val="007207B1"/>
    <w:rsid w:val="00720F54"/>
    <w:rsid w:val="007220D2"/>
    <w:rsid w:val="0072238E"/>
    <w:rsid w:val="00723029"/>
    <w:rsid w:val="00724405"/>
    <w:rsid w:val="00724D08"/>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2F14"/>
    <w:rsid w:val="007539D0"/>
    <w:rsid w:val="00753DB5"/>
    <w:rsid w:val="00753E4B"/>
    <w:rsid w:val="00754305"/>
    <w:rsid w:val="0075479E"/>
    <w:rsid w:val="0075571B"/>
    <w:rsid w:val="00755929"/>
    <w:rsid w:val="00755B5A"/>
    <w:rsid w:val="00755D27"/>
    <w:rsid w:val="00756FE7"/>
    <w:rsid w:val="00760134"/>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0312"/>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4D67"/>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37D3"/>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4FC"/>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BA5"/>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5761F"/>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C6E"/>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6214"/>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57BB"/>
    <w:rsid w:val="00CA5DD3"/>
    <w:rsid w:val="00CA62AF"/>
    <w:rsid w:val="00CA651E"/>
    <w:rsid w:val="00CA6DD1"/>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4A0D"/>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8CC"/>
    <w:rsid w:val="00DD2C37"/>
    <w:rsid w:val="00DD2FF7"/>
    <w:rsid w:val="00DD300C"/>
    <w:rsid w:val="00DD3AF5"/>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1BEA"/>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4C15"/>
    <w:rsid w:val="00F452E7"/>
    <w:rsid w:val="00F45BDE"/>
    <w:rsid w:val="00F46048"/>
    <w:rsid w:val="00F461B2"/>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37C"/>
    <w:rsid w:val="00F82B8A"/>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2ED"/>
    <w:rsid w:val="00FD1C88"/>
    <w:rsid w:val="00FD1F27"/>
    <w:rsid w:val="00FD2A13"/>
    <w:rsid w:val="00FD2FB5"/>
    <w:rsid w:val="00FD367E"/>
    <w:rsid w:val="00FD4AAE"/>
    <w:rsid w:val="00FD5C76"/>
    <w:rsid w:val="00FD73F2"/>
    <w:rsid w:val="00FD7B14"/>
    <w:rsid w:val="00FD7FDA"/>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bynek.folk@pvl.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12783-B42D-40A2-B57E-3BB163716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2</TotalTime>
  <Pages>13</Pages>
  <Words>6020</Words>
  <Characters>35520</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41458</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3</cp:revision>
  <cp:lastPrinted>2017-12-18T09:55:00Z</cp:lastPrinted>
  <dcterms:created xsi:type="dcterms:W3CDTF">2018-01-02T09:24:00Z</dcterms:created>
  <dcterms:modified xsi:type="dcterms:W3CDTF">2018-01-02T09:25:00Z</dcterms:modified>
</cp:coreProperties>
</file>